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8D586" w14:textId="27CD159C" w:rsidR="00B6311F" w:rsidRPr="00C274B5" w:rsidRDefault="00B6311F" w:rsidP="00B6311F">
      <w:pPr>
        <w:rPr>
          <w:b/>
        </w:rPr>
      </w:pPr>
      <w:r w:rsidRPr="00C274B5">
        <w:rPr>
          <w:b/>
        </w:rPr>
        <w:t>Bekendtgørelse om adgangskursus og adgangseksamen til visse videregående uddannelser</w:t>
      </w:r>
    </w:p>
    <w:p w14:paraId="35642A0E" w14:textId="77777777" w:rsidR="00B6311F" w:rsidRPr="00B6311F" w:rsidRDefault="00B6311F" w:rsidP="00B6311F">
      <w:r w:rsidRPr="00B6311F">
        <w:t xml:space="preserve">I medfør af § 22, stk. 1, nr. 9 og 10, og § 30 i lov om erhvervsakademiuddannelser og professionsbacheloruddannelser, jf. lovbekendtgørelse nr. 396 af 12. april 2024, fastsættes efter bemyndigelse i henhold til § 4, stk. 1, i bekendtgørelse nr. </w:t>
      </w:r>
      <w:r>
        <w:t>1118 af 28. oktober 2024</w:t>
      </w:r>
      <w:r w:rsidRPr="00B6311F">
        <w:t xml:space="preserve"> om delegation af uddannelses- og forskningsministerens beføjelser til Uddannelses- og Forskningsstyrelsen</w:t>
      </w:r>
      <w:r>
        <w:t xml:space="preserve"> og regulering af klageadgang</w:t>
      </w:r>
      <w:r w:rsidRPr="00B6311F">
        <w:t>:</w:t>
      </w:r>
    </w:p>
    <w:p w14:paraId="5EAE33A6" w14:textId="77777777" w:rsidR="00B6311F" w:rsidRPr="00B6311F" w:rsidRDefault="00B6311F" w:rsidP="00B6311F">
      <w:pPr>
        <w:jc w:val="center"/>
      </w:pPr>
      <w:r w:rsidRPr="00B6311F">
        <w:t>Kapitel 1</w:t>
      </w:r>
    </w:p>
    <w:p w14:paraId="5C005BF7" w14:textId="77777777" w:rsidR="00B6311F" w:rsidRPr="00B6311F" w:rsidRDefault="00B6311F" w:rsidP="00B6311F">
      <w:pPr>
        <w:jc w:val="center"/>
        <w:rPr>
          <w:i/>
          <w:iCs/>
        </w:rPr>
      </w:pPr>
      <w:r w:rsidRPr="00B6311F">
        <w:rPr>
          <w:i/>
          <w:iCs/>
        </w:rPr>
        <w:t>Formål og udbud</w:t>
      </w:r>
    </w:p>
    <w:p w14:paraId="14D50BD1" w14:textId="33FE70BA" w:rsidR="00B6311F" w:rsidRPr="00B6311F" w:rsidRDefault="00B6311F" w:rsidP="00B6311F">
      <w:r w:rsidRPr="00B6311F">
        <w:rPr>
          <w:b/>
          <w:bCs/>
        </w:rPr>
        <w:t>§ 1.</w:t>
      </w:r>
      <w:r w:rsidRPr="00B6311F">
        <w:t xml:space="preserve"> Formålet med </w:t>
      </w:r>
      <w:r w:rsidR="002B3A6C">
        <w:t xml:space="preserve">adgangskursus som fører til </w:t>
      </w:r>
      <w:r w:rsidRPr="00B6311F">
        <w:t>adgangs</w:t>
      </w:r>
      <w:ins w:id="0" w:author="Rikke Lise Simested" w:date="2025-03-27T09:44:00Z">
        <w:r w:rsidR="005C52FF">
          <w:t>eksamen</w:t>
        </w:r>
      </w:ins>
      <w:ins w:id="1" w:author="Rikke Lise Simested" w:date="2025-03-27T09:50:00Z">
        <w:r w:rsidR="005C52FF">
          <w:rPr>
            <w:rFonts w:ascii="Questa-Regular" w:hAnsi="Questa-Regular"/>
            <w:color w:val="212529"/>
            <w:sz w:val="23"/>
            <w:szCs w:val="23"/>
            <w:shd w:val="clear" w:color="auto" w:fill="F9F9FB"/>
          </w:rPr>
          <w:t xml:space="preserve"> </w:t>
        </w:r>
      </w:ins>
      <w:r w:rsidRPr="00B6311F">
        <w:t xml:space="preserve">er at kvalificere ansøgere uden en gymnasial eksamen til optagelse på </w:t>
      </w:r>
      <w:ins w:id="2" w:author="Rikke Lise Simested" w:date="2025-03-27T07:58:00Z">
        <w:r w:rsidR="00413F91">
          <w:t xml:space="preserve">visse </w:t>
        </w:r>
      </w:ins>
      <w:r w:rsidRPr="00B6311F">
        <w:t>videregående uddannelser</w:t>
      </w:r>
      <w:ins w:id="3" w:author="Rikke Lise Simested" w:date="2025-03-27T08:00:00Z">
        <w:r w:rsidR="00413F91">
          <w:t xml:space="preserve">, jf. bilag 1 til </w:t>
        </w:r>
      </w:ins>
      <w:ins w:id="4" w:author="Rikke Lise Simested" w:date="2025-03-27T07:57:00Z">
        <w:r w:rsidR="00413F91" w:rsidRPr="00B6311F">
          <w:t xml:space="preserve">bekendtgørelse om adgang til erhvervsakademiuddannelser og professionsbacheloruddannelser og </w:t>
        </w:r>
      </w:ins>
      <w:ins w:id="5" w:author="Rikke Lise Simested" w:date="2025-03-27T08:01:00Z">
        <w:r w:rsidR="00413F91">
          <w:t xml:space="preserve">bilag 1 til </w:t>
        </w:r>
      </w:ins>
      <w:ins w:id="6" w:author="Rikke Lise Simested" w:date="2025-03-27T07:57:00Z">
        <w:r w:rsidR="00413F91" w:rsidRPr="00B6311F">
          <w:t>bekendtgørelse om adgang til bacheloruddannelser ved universiteterne.</w:t>
        </w:r>
      </w:ins>
      <w:del w:id="7" w:author="Rikke Lise Simested" w:date="2025-03-27T07:57:00Z">
        <w:r w:rsidRPr="00B6311F" w:rsidDel="00413F91">
          <w:delText>inden for ingeniørområdet, de maritime professionsbacheloruddannelser, professionsbacheloruddannelserne skov- og landskabsingeniør og urban landskabsingeniør samt erhvervsakademiuddannelsen til markedsføringsøkonom.</w:delText>
        </w:r>
      </w:del>
    </w:p>
    <w:p w14:paraId="5661181C" w14:textId="6C5E49EF" w:rsidR="00413F91" w:rsidRDefault="00B6311F" w:rsidP="00B6311F">
      <w:pPr>
        <w:rPr>
          <w:ins w:id="8" w:author="Rikke Lise Simested" w:date="2025-03-27T08:04:00Z"/>
        </w:rPr>
      </w:pPr>
      <w:r w:rsidRPr="00B6311F">
        <w:rPr>
          <w:i/>
          <w:iCs/>
        </w:rPr>
        <w:t>Stk. 2.</w:t>
      </w:r>
      <w:r w:rsidRPr="00B6311F">
        <w:t> Adgangskursus</w:t>
      </w:r>
      <w:ins w:id="9" w:author="Rikke Lise Simested" w:date="2025-04-01T12:25:00Z">
        <w:r w:rsidR="00AF1171">
          <w:t xml:space="preserve"> </w:t>
        </w:r>
      </w:ins>
      <w:del w:id="10" w:author="Rikke Lise Simested" w:date="2025-03-27T09:45:00Z">
        <w:r w:rsidRPr="00B6311F" w:rsidDel="005C52FF">
          <w:delText xml:space="preserve"> </w:delText>
        </w:r>
      </w:del>
      <w:del w:id="11" w:author="Rikke Lise Simested" w:date="2025-03-27T07:58:00Z">
        <w:r w:rsidRPr="00B6311F" w:rsidDel="00413F91">
          <w:delText xml:space="preserve">til ingeniøruddannelserne </w:delText>
        </w:r>
      </w:del>
      <w:r w:rsidRPr="00B6311F">
        <w:t xml:space="preserve">fører til </w:t>
      </w:r>
      <w:ins w:id="12" w:author="Rikke Lise Simested" w:date="2025-03-27T10:36:00Z">
        <w:r w:rsidR="007F5D61">
          <w:t xml:space="preserve">følgende </w:t>
        </w:r>
      </w:ins>
      <w:r w:rsidRPr="00B6311F">
        <w:t>adgangseksamen</w:t>
      </w:r>
      <w:ins w:id="13" w:author="Rikke Lise Simested" w:date="2025-03-27T08:04:00Z">
        <w:r w:rsidR="00413F91">
          <w:t>er:</w:t>
        </w:r>
      </w:ins>
    </w:p>
    <w:p w14:paraId="533F6255" w14:textId="7DA34112" w:rsidR="00413F91" w:rsidRDefault="00413F91" w:rsidP="00B6311F">
      <w:pPr>
        <w:rPr>
          <w:ins w:id="14" w:author="Rikke Lise Simested" w:date="2025-03-27T08:05:00Z"/>
        </w:rPr>
      </w:pPr>
      <w:ins w:id="15" w:author="Rikke Lise Simested" w:date="2025-03-27T08:04:00Z">
        <w:r>
          <w:t>a) adgangseksamen</w:t>
        </w:r>
      </w:ins>
      <w:r w:rsidR="00B6311F" w:rsidRPr="00B6311F">
        <w:t xml:space="preserve"> til ingeniøruddannelserne, jf. § </w:t>
      </w:r>
      <w:del w:id="16" w:author="Rikke Lise Simested" w:date="2025-03-27T08:02:00Z">
        <w:r w:rsidR="00B6311F" w:rsidRPr="00B6311F" w:rsidDel="00413F91">
          <w:delText>8</w:delText>
        </w:r>
      </w:del>
      <w:ins w:id="17" w:author="Rikke Lise Simested" w:date="2025-03-27T08:02:00Z">
        <w:r>
          <w:t>9</w:t>
        </w:r>
      </w:ins>
      <w:r w:rsidR="00B6311F" w:rsidRPr="00B6311F">
        <w:t>, stk. 2 og 3</w:t>
      </w:r>
      <w:del w:id="18" w:author="Rikke Lise Simested" w:date="2025-03-27T08:05:00Z">
        <w:r w:rsidR="00B6311F" w:rsidRPr="00B6311F" w:rsidDel="00413F91">
          <w:delText>, som er adgangsgivende i forhold til optagelse på ingeniøruddannelserne og til lignende tekniske uddannelser, i overensstemmelse med reglerne herom i henholdsvis bekendtgørelse om adgang til erhvervsakademiuddannelser og professionsbacheloruddannelser og bekendtgørelse om adgang til bacheloruddannelser ved universiteterne</w:delText>
        </w:r>
      </w:del>
      <w:ins w:id="19" w:author="Rikke Lise Simested" w:date="2025-03-27T08:05:00Z">
        <w:r>
          <w:t>,</w:t>
        </w:r>
      </w:ins>
      <w:r w:rsidR="005C52FF">
        <w:t xml:space="preserve"> </w:t>
      </w:r>
      <w:del w:id="20" w:author="Rikke Lise Simested" w:date="2025-03-27T10:36:00Z">
        <w:r w:rsidR="005C52FF" w:rsidDel="007F5D61">
          <w:delText>og</w:delText>
        </w:r>
      </w:del>
    </w:p>
    <w:p w14:paraId="4C3318C8" w14:textId="6F4C0579" w:rsidR="00B6311F" w:rsidRPr="00B6311F" w:rsidDel="00413F91" w:rsidRDefault="00413F91" w:rsidP="00B6311F">
      <w:pPr>
        <w:rPr>
          <w:del w:id="21" w:author="Rikke Lise Simested" w:date="2025-03-27T08:05:00Z"/>
        </w:rPr>
      </w:pPr>
      <w:ins w:id="22" w:author="Rikke Lise Simested" w:date="2025-03-27T08:05:00Z">
        <w:r>
          <w:t xml:space="preserve">b) </w:t>
        </w:r>
      </w:ins>
      <w:del w:id="23" w:author="Rikke Lise Simested" w:date="2025-03-27T08:05:00Z">
        <w:r w:rsidR="00B6311F" w:rsidRPr="00B6311F" w:rsidDel="00413F91">
          <w:delText>.</w:delText>
        </w:r>
      </w:del>
    </w:p>
    <w:p w14:paraId="5F4A91E9" w14:textId="703774F9" w:rsidR="00B6311F" w:rsidRDefault="00B6311F" w:rsidP="00B6311F">
      <w:del w:id="24" w:author="Rikke Lise Simested" w:date="2025-03-27T08:05:00Z">
        <w:r w:rsidRPr="00B6311F" w:rsidDel="00413F91">
          <w:rPr>
            <w:i/>
            <w:iCs/>
          </w:rPr>
          <w:delText>Stk. 3.</w:delText>
        </w:r>
        <w:r w:rsidRPr="00B6311F" w:rsidDel="00413F91">
          <w:delText> A</w:delText>
        </w:r>
      </w:del>
      <w:ins w:id="25" w:author="Rikke Lise Simested" w:date="2025-03-27T08:05:00Z">
        <w:r w:rsidR="00413F91">
          <w:t>a</w:t>
        </w:r>
      </w:ins>
      <w:r w:rsidRPr="00B6311F">
        <w:t>dgangs</w:t>
      </w:r>
      <w:ins w:id="26" w:author="Rikke Lise Simested" w:date="2025-03-27T08:05:00Z">
        <w:r w:rsidR="00413F91">
          <w:t>eksamen</w:t>
        </w:r>
      </w:ins>
      <w:del w:id="27" w:author="Rikke Lise Simested" w:date="2025-03-27T08:05:00Z">
        <w:r w:rsidRPr="00B6311F" w:rsidDel="00413F91">
          <w:delText>kursus</w:delText>
        </w:r>
      </w:del>
      <w:r w:rsidRPr="00B6311F">
        <w:t xml:space="preserve"> til de maritime professionsbacheloruddannelser</w:t>
      </w:r>
      <w:del w:id="28" w:author="Rikke Lise Simested" w:date="2025-03-27T08:06:00Z">
        <w:r w:rsidRPr="00B6311F" w:rsidDel="00413F91">
          <w:delText xml:space="preserve"> fører til adgangseksamen til de maritime professionsbacheloruddannelser</w:delText>
        </w:r>
      </w:del>
      <w:r w:rsidRPr="00B6311F">
        <w:t xml:space="preserve">, jf. § </w:t>
      </w:r>
      <w:del w:id="29" w:author="Rikke Lise Simested" w:date="2025-03-27T08:02:00Z">
        <w:r w:rsidRPr="00B6311F" w:rsidDel="00413F91">
          <w:delText>8</w:delText>
        </w:r>
      </w:del>
      <w:ins w:id="30" w:author="Rikke Lise Simested" w:date="2025-03-27T08:02:00Z">
        <w:r w:rsidR="00413F91">
          <w:t>9</w:t>
        </w:r>
      </w:ins>
      <w:r w:rsidRPr="00B6311F">
        <w:t>, stk. 5 og 6</w:t>
      </w:r>
      <w:del w:id="31" w:author="Rikke Lise Simested" w:date="2025-03-27T10:36:00Z">
        <w:r w:rsidR="005C52FF" w:rsidDel="007F5D61">
          <w:delText>.</w:delText>
        </w:r>
      </w:del>
      <w:ins w:id="32" w:author="Rikke Lise Simested" w:date="2025-03-27T10:36:00Z">
        <w:r w:rsidR="007F5D61">
          <w:t>,</w:t>
        </w:r>
      </w:ins>
      <w:del w:id="33" w:author="Rikke Lise Simested" w:date="2025-03-27T08:06:00Z">
        <w:r w:rsidRPr="00B6311F" w:rsidDel="00413F91">
          <w:delText>som er adgangsgivende i forhold til optagelse på uddannelserne i overensstemmelse med reglerne herom i bekendtgørelse om adgang til erhvervsakademiuddannelser og professionsbacheloruddannelser.</w:delText>
        </w:r>
      </w:del>
    </w:p>
    <w:p w14:paraId="4ACC8F01" w14:textId="01220310" w:rsidR="00B6311F" w:rsidRDefault="002B3A6C" w:rsidP="00B6311F">
      <w:pPr>
        <w:rPr>
          <w:ins w:id="34" w:author="Rikke Lise Simested" w:date="2025-03-27T08:06:00Z"/>
        </w:rPr>
      </w:pPr>
      <w:r w:rsidRPr="002B3A6C">
        <w:rPr>
          <w:iCs/>
        </w:rPr>
        <w:t>c)</w:t>
      </w:r>
      <w:r>
        <w:rPr>
          <w:i/>
          <w:iCs/>
        </w:rPr>
        <w:t xml:space="preserve"> </w:t>
      </w:r>
      <w:del w:id="35" w:author="Rikke Lise Simested" w:date="2025-03-27T08:06:00Z">
        <w:r w:rsidR="00B6311F" w:rsidRPr="00B6311F" w:rsidDel="00413F91">
          <w:rPr>
            <w:i/>
            <w:iCs/>
          </w:rPr>
          <w:delText>Stk. 4.</w:delText>
        </w:r>
        <w:r w:rsidR="00B6311F" w:rsidRPr="00B6311F" w:rsidDel="00413F91">
          <w:delText> </w:delText>
        </w:r>
      </w:del>
      <w:r>
        <w:t>a</w:t>
      </w:r>
      <w:r w:rsidR="00B6311F" w:rsidRPr="00B6311F">
        <w:t>dgangs</w:t>
      </w:r>
      <w:r>
        <w:t>eksamen</w:t>
      </w:r>
      <w:r w:rsidR="00B6311F" w:rsidRPr="00B6311F">
        <w:t xml:space="preserve"> til professionsbacheloruddannelserne skov- og landskabsingeniør og urban landskabsingeniør</w:t>
      </w:r>
      <w:del w:id="36" w:author="Rikke Lise Simested" w:date="2025-03-27T08:06:00Z">
        <w:r w:rsidR="00B6311F" w:rsidRPr="00B6311F" w:rsidDel="00413F91">
          <w:delText xml:space="preserve"> fører til adgangseksamen til professionsbacheloruddannelserne urban landskabsingeniør og skov- og landskabsingeniør</w:delText>
        </w:r>
      </w:del>
      <w:r w:rsidR="00B6311F" w:rsidRPr="00B6311F">
        <w:t xml:space="preserve">, jf. § </w:t>
      </w:r>
      <w:del w:id="37" w:author="Rikke Lise Simested" w:date="2025-03-27T08:02:00Z">
        <w:r w:rsidR="00B6311F" w:rsidRPr="00B6311F" w:rsidDel="00413F91">
          <w:delText>8</w:delText>
        </w:r>
      </w:del>
      <w:ins w:id="38" w:author="Rikke Lise Simested" w:date="2025-03-27T08:02:00Z">
        <w:r w:rsidR="00413F91">
          <w:t>9</w:t>
        </w:r>
      </w:ins>
      <w:r w:rsidR="00B6311F" w:rsidRPr="00B6311F">
        <w:t xml:space="preserve">, stk. 8, </w:t>
      </w:r>
      <w:del w:id="39" w:author="Rikke Lise Simested" w:date="2025-03-27T08:06:00Z">
        <w:r w:rsidR="00B6311F" w:rsidRPr="00B6311F" w:rsidDel="00413F91">
          <w:delText>som er adgangsgivende i forhold til optagelse på uddannelserne i overensstemmelse med reglerne herom i bekendtgørelse om adgang til erhvervsakademiuddannelser og professionsbacheloruddannelser.</w:delText>
        </w:r>
      </w:del>
      <w:ins w:id="40" w:author="Rikke Lise Simested" w:date="2025-03-27T08:06:00Z">
        <w:r w:rsidR="00413F91">
          <w:t>og</w:t>
        </w:r>
      </w:ins>
    </w:p>
    <w:p w14:paraId="0CD6906B" w14:textId="7E08683F" w:rsidR="00413F91" w:rsidRPr="00B6311F" w:rsidDel="00413F91" w:rsidRDefault="00413F91" w:rsidP="00B6311F">
      <w:pPr>
        <w:rPr>
          <w:del w:id="41" w:author="Rikke Lise Simested" w:date="2025-03-27T08:06:00Z"/>
        </w:rPr>
      </w:pPr>
      <w:ins w:id="42" w:author="Rikke Lise Simested" w:date="2025-03-27T08:06:00Z">
        <w:r>
          <w:t xml:space="preserve">d) </w:t>
        </w:r>
      </w:ins>
    </w:p>
    <w:p w14:paraId="249700C4" w14:textId="54CC23A3" w:rsidR="00B6311F" w:rsidRPr="00B6311F" w:rsidRDefault="00B6311F" w:rsidP="00B6311F">
      <w:del w:id="43" w:author="Rikke Lise Simested" w:date="2025-03-27T08:06:00Z">
        <w:r w:rsidRPr="00B6311F" w:rsidDel="00413F91">
          <w:rPr>
            <w:i/>
            <w:iCs/>
          </w:rPr>
          <w:delText>Stk. 5.</w:delText>
        </w:r>
        <w:r w:rsidRPr="00B6311F" w:rsidDel="00413F91">
          <w:delText> Adgangskursus til erhvervsakademiuddannelsen til markedsføringsøkonom fører til a</w:delText>
        </w:r>
      </w:del>
      <w:ins w:id="44" w:author="Rikke Lise Simested" w:date="2025-03-27T08:06:00Z">
        <w:r w:rsidR="00413F91">
          <w:t>a</w:t>
        </w:r>
      </w:ins>
      <w:r w:rsidRPr="00B6311F">
        <w:t xml:space="preserve">dgangseksamen til erhvervsakademiuddannelsen til markedsføringsøkonom, jf. § </w:t>
      </w:r>
      <w:del w:id="45" w:author="Rikke Lise Simested" w:date="2025-03-27T08:02:00Z">
        <w:r w:rsidRPr="00B6311F" w:rsidDel="00413F91">
          <w:delText>8</w:delText>
        </w:r>
      </w:del>
      <w:ins w:id="46" w:author="Rikke Lise Simested" w:date="2025-03-27T08:02:00Z">
        <w:r w:rsidR="00413F91">
          <w:t>9</w:t>
        </w:r>
      </w:ins>
      <w:r w:rsidRPr="00B6311F">
        <w:t>, stk. 9</w:t>
      </w:r>
      <w:del w:id="47" w:author="Rikke Lise Simested" w:date="2025-03-27T09:46:00Z">
        <w:r w:rsidRPr="00B6311F" w:rsidDel="005C52FF">
          <w:delText>,</w:delText>
        </w:r>
      </w:del>
      <w:del w:id="48" w:author="Rikke Lise Simested" w:date="2025-03-27T08:07:00Z">
        <w:r w:rsidRPr="00B6311F" w:rsidDel="00413F91">
          <w:delText xml:space="preserve"> som er adgangsgivende i forhold til optagelse på uddannelsen i overensstemmelse med reglerne herom i bekendtgørelse om adgang til erhvervsakademiuddannelser og professionsbacheloruddannelser</w:delText>
        </w:r>
      </w:del>
      <w:r w:rsidRPr="00B6311F">
        <w:t>.</w:t>
      </w:r>
    </w:p>
    <w:p w14:paraId="50052C27" w14:textId="53DED8EE" w:rsidR="00B6311F" w:rsidRPr="00B6311F" w:rsidRDefault="00B6311F" w:rsidP="00B6311F">
      <w:r w:rsidRPr="00B6311F">
        <w:rPr>
          <w:b/>
          <w:bCs/>
        </w:rPr>
        <w:t>§ 2.</w:t>
      </w:r>
      <w:r w:rsidRPr="00B6311F">
        <w:t> Adgangs</w:t>
      </w:r>
      <w:r w:rsidR="00C475AC">
        <w:t>kursus</w:t>
      </w:r>
      <w:del w:id="49" w:author="Rikke Lise Simested" w:date="2025-03-27T09:46:00Z">
        <w:r w:rsidRPr="00B6311F" w:rsidDel="005C52FF">
          <w:delText>kursus</w:delText>
        </w:r>
      </w:del>
      <w:r w:rsidRPr="00B6311F">
        <w:t xml:space="preserve"> </w:t>
      </w:r>
      <w:del w:id="50" w:author="Rikke Lise Simested" w:date="2025-03-27T08:07:00Z">
        <w:r w:rsidRPr="00B6311F" w:rsidDel="00D20DAC">
          <w:delText xml:space="preserve">til ingeniøruddannelserne, de maritime professionsbacheloruddannelser, professionsbacheloruddannelserne skov- og landskabsingeniør og urban landskabsingeniør samt erhvervsakademiuddannelsen til markedsføringsøkonom </w:delText>
        </w:r>
      </w:del>
      <w:r w:rsidRPr="00B6311F">
        <w:t xml:space="preserve">udbydes af uddannelsesinstitutioner, der </w:t>
      </w:r>
      <w:ins w:id="51" w:author="Rikke Lise Simested" w:date="2025-03-27T08:08:00Z">
        <w:r w:rsidR="00D20DAC">
          <w:t xml:space="preserve">er </w:t>
        </w:r>
        <w:r w:rsidR="00D20DAC">
          <w:lastRenderedPageBreak/>
          <w:t xml:space="preserve">godkendt </w:t>
        </w:r>
      </w:ins>
      <w:r w:rsidRPr="00B6311F">
        <w:t>af Uddannelses- og Forskningsministeriet</w:t>
      </w:r>
      <w:del w:id="52" w:author="Rikke Lise Simested" w:date="2025-03-27T08:08:00Z">
        <w:r w:rsidRPr="00B6311F" w:rsidDel="00D20DAC">
          <w:delText xml:space="preserve"> er godkendt til at udbyde disse uddannelser</w:delText>
        </w:r>
      </w:del>
      <w:ins w:id="53" w:author="Rikke Lise Simested" w:date="2025-03-27T10:40:00Z">
        <w:r w:rsidR="007F5D61">
          <w:t xml:space="preserve"> til at udbyde de</w:t>
        </w:r>
      </w:ins>
      <w:ins w:id="54" w:author="Rikke Lise Simested" w:date="2025-03-27T10:41:00Z">
        <w:r w:rsidR="007F5D61">
          <w:t>n</w:t>
        </w:r>
      </w:ins>
      <w:ins w:id="55" w:author="Rikke Lise Simested" w:date="2025-03-27T10:40:00Z">
        <w:r w:rsidR="007F5D61">
          <w:t xml:space="preserve"> pågældende videregående uddannelse</w:t>
        </w:r>
      </w:ins>
      <w:ins w:id="56" w:author="Rikke Lise Simested" w:date="2025-04-01T12:25:00Z">
        <w:r w:rsidR="00AF1171">
          <w:t xml:space="preserve">, som adgangskurset </w:t>
        </w:r>
      </w:ins>
      <w:ins w:id="57" w:author="Rikke Lise Simested" w:date="2025-04-01T12:29:00Z">
        <w:r w:rsidR="00AF1171">
          <w:t xml:space="preserve">giver </w:t>
        </w:r>
      </w:ins>
      <w:ins w:id="58" w:author="Rikke Lise Simested" w:date="2025-04-01T12:26:00Z">
        <w:r w:rsidR="00AF1171">
          <w:t>adgang til, jf. § 1</w:t>
        </w:r>
      </w:ins>
      <w:r w:rsidRPr="00B6311F">
        <w:t>.</w:t>
      </w:r>
    </w:p>
    <w:p w14:paraId="717BC2E9" w14:textId="5A25C5E9" w:rsidR="00B6311F" w:rsidRPr="00B6311F" w:rsidRDefault="00B6311F" w:rsidP="00B6311F">
      <w:r w:rsidRPr="00B6311F">
        <w:rPr>
          <w:i/>
          <w:iCs/>
        </w:rPr>
        <w:t>Stk. 2.</w:t>
      </w:r>
      <w:r w:rsidRPr="00B6311F">
        <w:t> Adgangs</w:t>
      </w:r>
      <w:r w:rsidR="00C475AC">
        <w:t>kursus</w:t>
      </w:r>
      <w:r w:rsidRPr="00B6311F">
        <w:t xml:space="preserve"> til de maritime professionsbacheloruddannelser </w:t>
      </w:r>
      <w:ins w:id="59" w:author="Rikke Lise Simested" w:date="2025-03-27T08:09:00Z">
        <w:r w:rsidR="00D20DAC">
          <w:t xml:space="preserve">kan </w:t>
        </w:r>
      </w:ins>
      <w:del w:id="60" w:author="Rikke Lise Simested" w:date="2025-03-27T08:09:00Z">
        <w:r w:rsidRPr="00B6311F" w:rsidDel="00D20DAC">
          <w:delText xml:space="preserve">vil kunne </w:delText>
        </w:r>
      </w:del>
      <w:r w:rsidRPr="00B6311F">
        <w:t>udbydes i et samarbejde med et universitet eller en professionshøjskole.</w:t>
      </w:r>
    </w:p>
    <w:p w14:paraId="33F15051" w14:textId="331EADAB" w:rsidR="00B6311F" w:rsidRPr="00B6311F" w:rsidDel="00D20DAC" w:rsidRDefault="00B6311F" w:rsidP="00B6311F">
      <w:pPr>
        <w:rPr>
          <w:moveFrom w:id="61" w:author="Rikke Lise Simested" w:date="2025-03-27T08:13:00Z"/>
        </w:rPr>
      </w:pPr>
      <w:moveFromRangeStart w:id="62" w:author="Rikke Lise Simested" w:date="2025-03-27T08:13:00Z" w:name="move193955606"/>
      <w:moveFrom w:id="63" w:author="Rikke Lise Simested" w:date="2025-03-27T08:13:00Z">
        <w:r w:rsidRPr="00B6311F" w:rsidDel="00D20DAC">
          <w:rPr>
            <w:i/>
            <w:iCs/>
          </w:rPr>
          <w:t>Stk. 3.</w:t>
        </w:r>
        <w:r w:rsidRPr="00B6311F" w:rsidDel="00D20DAC">
          <w:t> Enkeltfag fra adgangskursus, jf. stk. 1, kan udbydes til personer med en gymnasial eksamen, der</w:t>
        </w:r>
      </w:moveFrom>
    </w:p>
    <w:p w14:paraId="4BA30E04" w14:textId="28E9506B" w:rsidR="00B6311F" w:rsidRPr="00B6311F" w:rsidDel="00D20DAC" w:rsidRDefault="00B6311F" w:rsidP="00B6311F">
      <w:pPr>
        <w:rPr>
          <w:moveFrom w:id="64" w:author="Rikke Lise Simested" w:date="2025-03-27T08:13:00Z"/>
        </w:rPr>
      </w:pPr>
      <w:moveFrom w:id="65" w:author="Rikke Lise Simested" w:date="2025-03-27T08:13:00Z">
        <w:r w:rsidRPr="00B6311F" w:rsidDel="00D20DAC">
          <w:t>1) ønsker optagelse på den uddannelse, som adgangskursus giver adgang til, jf. § 1, og</w:t>
        </w:r>
      </w:moveFrom>
    </w:p>
    <w:p w14:paraId="495D7A15" w14:textId="0F7BF57E" w:rsidR="00B6311F" w:rsidRPr="00B6311F" w:rsidDel="00D20DAC" w:rsidRDefault="00B6311F" w:rsidP="00B6311F">
      <w:pPr>
        <w:rPr>
          <w:moveFrom w:id="66" w:author="Rikke Lise Simested" w:date="2025-03-27T08:13:00Z"/>
        </w:rPr>
      </w:pPr>
      <w:moveFrom w:id="67" w:author="Rikke Lise Simested" w:date="2025-03-27T08:13:00Z">
        <w:r w:rsidRPr="00B6311F" w:rsidDel="00D20DAC">
          <w:t>2) vil leve op til de specifikke adgangskrav på den uddannelse, som adgangskursus giver adgang til, såfremt personen består enkeltfaget.</w:t>
        </w:r>
      </w:moveFrom>
    </w:p>
    <w:moveFromRangeEnd w:id="62"/>
    <w:p w14:paraId="22214E2C" w14:textId="235DF111" w:rsidR="00B6311F" w:rsidRPr="00B6311F" w:rsidRDefault="00B6311F" w:rsidP="00B6311F">
      <w:r w:rsidRPr="00B6311F">
        <w:rPr>
          <w:b/>
          <w:bCs/>
        </w:rPr>
        <w:t>§ 3.</w:t>
      </w:r>
      <w:r w:rsidRPr="00B6311F">
        <w:t> Adgangs</w:t>
      </w:r>
      <w:r w:rsidR="00C475AC">
        <w:t>kursus</w:t>
      </w:r>
      <w:r w:rsidRPr="00B6311F">
        <w:t xml:space="preserve"> tilrettelægges og gennemføres med vægt på det teoretiske tekniske og ingeniørfaglige område, jf. dog stk. 5.</w:t>
      </w:r>
    </w:p>
    <w:p w14:paraId="72C0BFF4" w14:textId="6433BF3E" w:rsidR="00B6311F" w:rsidRPr="00B6311F" w:rsidRDefault="00B6311F" w:rsidP="00B6311F">
      <w:r w:rsidRPr="00B6311F">
        <w:rPr>
          <w:i/>
          <w:iCs/>
        </w:rPr>
        <w:t>Stk. 2.</w:t>
      </w:r>
      <w:r w:rsidRPr="00B6311F">
        <w:t> Adgangs</w:t>
      </w:r>
      <w:r w:rsidR="00C475AC">
        <w:t>kursus som fører til adgangs</w:t>
      </w:r>
      <w:ins w:id="68" w:author="Rikke Lise Simested" w:date="2025-03-27T08:11:00Z">
        <w:r w:rsidR="00D20DAC">
          <w:t>eksamen</w:t>
        </w:r>
      </w:ins>
      <w:r w:rsidRPr="00B6311F">
        <w:t xml:space="preserve"> til ingeniøruddannelserne tilrettelægges efter § 4, stk. 1, og som 1-årigt op til 1½-årigt forløb.</w:t>
      </w:r>
    </w:p>
    <w:p w14:paraId="6790E8E7" w14:textId="7FA67FD8" w:rsidR="00B6311F" w:rsidRPr="00B6311F" w:rsidRDefault="00B6311F" w:rsidP="00B6311F">
      <w:r w:rsidRPr="00B6311F">
        <w:rPr>
          <w:i/>
          <w:iCs/>
        </w:rPr>
        <w:t>Stk. 3.</w:t>
      </w:r>
      <w:r w:rsidRPr="00B6311F">
        <w:t> Adgangs</w:t>
      </w:r>
      <w:r w:rsidR="00C475AC">
        <w:t>kursus som fører til adgangs</w:t>
      </w:r>
      <w:ins w:id="69" w:author="Rikke Lise Simested" w:date="2025-03-27T08:11:00Z">
        <w:r w:rsidR="00D20DAC">
          <w:t>eksamen</w:t>
        </w:r>
      </w:ins>
      <w:r w:rsidRPr="00B6311F">
        <w:t xml:space="preserve"> til de maritime professionsbacheloruddannelser tilrettelægges efter § 4, stk. 1, og som ½-årigt op til 1-årigt forløb.</w:t>
      </w:r>
    </w:p>
    <w:p w14:paraId="3D43CA19" w14:textId="08408687" w:rsidR="00B6311F" w:rsidRPr="00B6311F" w:rsidRDefault="00B6311F" w:rsidP="00B6311F">
      <w:r w:rsidRPr="00B6311F">
        <w:rPr>
          <w:i/>
          <w:iCs/>
        </w:rPr>
        <w:t>Stk. 4.</w:t>
      </w:r>
      <w:r w:rsidRPr="00B6311F">
        <w:t> Adgangs</w:t>
      </w:r>
      <w:r w:rsidR="00C475AC">
        <w:t>kursus som fører til adgangs</w:t>
      </w:r>
      <w:ins w:id="70" w:author="Rikke Lise Simested" w:date="2025-03-27T08:11:00Z">
        <w:r w:rsidR="00D20DAC">
          <w:t>eksamen</w:t>
        </w:r>
      </w:ins>
      <w:r w:rsidRPr="00B6311F">
        <w:t xml:space="preserve"> til professionsbacheloruddannelserne skov- og landskabsingeniør og urban landskabsingeniør tilrettelægges efter § 4, stk. 1, dog af maksimalt 1 års varighed.</w:t>
      </w:r>
    </w:p>
    <w:p w14:paraId="6CACF54D" w14:textId="1FA70A8D" w:rsidR="00B6311F" w:rsidRPr="00B6311F" w:rsidRDefault="00B6311F" w:rsidP="00B6311F">
      <w:r w:rsidRPr="00B6311F">
        <w:rPr>
          <w:i/>
          <w:iCs/>
        </w:rPr>
        <w:t>Stk. 5.</w:t>
      </w:r>
      <w:r w:rsidRPr="00B6311F">
        <w:t> Adgangs</w:t>
      </w:r>
      <w:r w:rsidR="00C475AC">
        <w:t>kursus som fører til adgangs</w:t>
      </w:r>
      <w:ins w:id="71" w:author="Rikke Lise Simested" w:date="2025-03-27T08:11:00Z">
        <w:r w:rsidR="00D20DAC">
          <w:t>eksamen</w:t>
        </w:r>
      </w:ins>
      <w:r w:rsidRPr="00B6311F">
        <w:t xml:space="preserve"> til erhvervsakademiuddannelsen til markedsføringsøkonom tilrettelægges og gennemføres med vægt på det teoretiske merkantile område efter § 4, stk. 1, dog af maksimalt 4 måneders varighed.</w:t>
      </w:r>
    </w:p>
    <w:p w14:paraId="424B6B1B" w14:textId="7551DFBD" w:rsidR="00B6311F" w:rsidRPr="00B6311F" w:rsidRDefault="00B6311F" w:rsidP="00B6311F">
      <w:r w:rsidRPr="00B6311F">
        <w:rPr>
          <w:b/>
          <w:bCs/>
        </w:rPr>
        <w:t>§ 4.</w:t>
      </w:r>
      <w:r w:rsidRPr="00B6311F">
        <w:t> Adgangs</w:t>
      </w:r>
      <w:r w:rsidR="00C475AC">
        <w:t>kursus</w:t>
      </w:r>
      <w:r w:rsidRPr="00B6311F">
        <w:t xml:space="preserve"> skal tilrettelægges som heltidsundervisning af mindst 3 måneders sammenhængende varighed.</w:t>
      </w:r>
    </w:p>
    <w:p w14:paraId="6258C672" w14:textId="3BAF1E91" w:rsidR="00B6311F" w:rsidRPr="00B6311F" w:rsidRDefault="00B6311F" w:rsidP="00B6311F">
      <w:r w:rsidRPr="00B6311F">
        <w:rPr>
          <w:i/>
          <w:iCs/>
        </w:rPr>
        <w:t>Stk. 2.</w:t>
      </w:r>
      <w:r w:rsidRPr="00B6311F">
        <w:t> Enkeltfag fra adgangs</w:t>
      </w:r>
      <w:r w:rsidR="00C475AC">
        <w:t>kursus</w:t>
      </w:r>
      <w:r w:rsidRPr="00B6311F">
        <w:t xml:space="preserve">, jf. § </w:t>
      </w:r>
      <w:ins w:id="72" w:author="Rikke Lise Simested" w:date="2025-03-27T09:47:00Z">
        <w:r w:rsidR="005C52FF">
          <w:t>6</w:t>
        </w:r>
      </w:ins>
      <w:del w:id="73" w:author="Rikke Lise Simested" w:date="2025-03-27T09:47:00Z">
        <w:r w:rsidRPr="00B6311F" w:rsidDel="005C52FF">
          <w:delText>2</w:delText>
        </w:r>
      </w:del>
      <w:r w:rsidRPr="00B6311F">
        <w:t xml:space="preserve">, stk. </w:t>
      </w:r>
      <w:del w:id="74" w:author="Rikke Lise Simested" w:date="2025-03-27T09:47:00Z">
        <w:r w:rsidRPr="00B6311F" w:rsidDel="005C52FF">
          <w:delText>3</w:delText>
        </w:r>
      </w:del>
      <w:ins w:id="75" w:author="Rikke Lise Simested" w:date="2025-03-27T09:47:00Z">
        <w:r w:rsidR="005C52FF">
          <w:t>4</w:t>
        </w:r>
      </w:ins>
      <w:r w:rsidRPr="00B6311F">
        <w:t>, kan tilrettelægges som korte og intensive forløb af 3-8 ugers varighed.</w:t>
      </w:r>
    </w:p>
    <w:p w14:paraId="02C1E2E0" w14:textId="6FDE6B7B" w:rsidR="00B6311F" w:rsidRPr="00B6311F" w:rsidRDefault="00B6311F" w:rsidP="00B6311F">
      <w:r w:rsidRPr="00B6311F">
        <w:rPr>
          <w:i/>
          <w:iCs/>
        </w:rPr>
        <w:t>Stk. 3.</w:t>
      </w:r>
      <w:r w:rsidRPr="00B6311F">
        <w:t> Indholdet af og tilrettelæggelsen af adgangs</w:t>
      </w:r>
      <w:r w:rsidR="00C475AC">
        <w:t>kursus</w:t>
      </w:r>
      <w:r w:rsidRPr="00B6311F">
        <w:t xml:space="preserve"> fastsættes i en studieordning, jf. § 1</w:t>
      </w:r>
      <w:del w:id="76" w:author="Rikke Lise Simested" w:date="2025-03-27T09:48:00Z">
        <w:r w:rsidRPr="00B6311F" w:rsidDel="005C52FF">
          <w:delText>5</w:delText>
        </w:r>
      </w:del>
      <w:ins w:id="77" w:author="Rikke Lise Simested" w:date="2025-03-27T09:48:00Z">
        <w:r w:rsidR="005C52FF">
          <w:t>6</w:t>
        </w:r>
      </w:ins>
      <w:r w:rsidRPr="00B6311F">
        <w:t>.</w:t>
      </w:r>
    </w:p>
    <w:p w14:paraId="63296E95" w14:textId="77777777" w:rsidR="00B6311F" w:rsidRPr="00B6311F" w:rsidRDefault="00B6311F" w:rsidP="00B6311F">
      <w:r w:rsidRPr="00B6311F">
        <w:rPr>
          <w:b/>
          <w:bCs/>
        </w:rPr>
        <w:t>§ 5.</w:t>
      </w:r>
      <w:r w:rsidRPr="00B6311F">
        <w:t> Uddannelsesinstitutionen bestemmer selv, hvor mange kursister den vil optage, medmindre Uddannelses- og Forskningsministeriet fastsætter et årligt minimums- eller maksimumstal for optagelsen.</w:t>
      </w:r>
    </w:p>
    <w:p w14:paraId="478447B6" w14:textId="4EAAB4E2" w:rsidR="00B6311F" w:rsidRPr="00B6311F" w:rsidRDefault="00B6311F" w:rsidP="00B6311F">
      <w:r w:rsidRPr="00B6311F">
        <w:rPr>
          <w:i/>
          <w:iCs/>
        </w:rPr>
        <w:t>Stk. 2.</w:t>
      </w:r>
      <w:r w:rsidRPr="00B6311F">
        <w:t> Udbud af adgangs</w:t>
      </w:r>
      <w:r w:rsidR="00C475AC">
        <w:t>kursus</w:t>
      </w:r>
      <w:r w:rsidRPr="00B6311F">
        <w:t xml:space="preserve"> skal annonceres offentligt.</w:t>
      </w:r>
    </w:p>
    <w:p w14:paraId="38BFEC15" w14:textId="77777777" w:rsidR="00B6311F" w:rsidRPr="00B6311F" w:rsidRDefault="00B6311F" w:rsidP="00B6311F">
      <w:pPr>
        <w:jc w:val="center"/>
      </w:pPr>
      <w:r w:rsidRPr="00B6311F">
        <w:t>Kapitel 2</w:t>
      </w:r>
    </w:p>
    <w:p w14:paraId="35D0A8BD" w14:textId="17CE11FA" w:rsidR="00B6311F" w:rsidRPr="00B6311F" w:rsidRDefault="00B6311F" w:rsidP="00B6311F">
      <w:pPr>
        <w:jc w:val="center"/>
        <w:rPr>
          <w:i/>
          <w:iCs/>
        </w:rPr>
      </w:pPr>
      <w:r w:rsidRPr="00B6311F">
        <w:rPr>
          <w:i/>
          <w:iCs/>
        </w:rPr>
        <w:t>Adgang</w:t>
      </w:r>
      <w:ins w:id="78" w:author="Rikke Lise Simested" w:date="2025-02-10T10:53:00Z">
        <w:r w:rsidR="00312E50">
          <w:rPr>
            <w:i/>
            <w:iCs/>
          </w:rPr>
          <w:t>,</w:t>
        </w:r>
      </w:ins>
      <w:del w:id="79" w:author="Rikke Lise Simested" w:date="2025-02-10T10:53:00Z">
        <w:r w:rsidRPr="00B6311F" w:rsidDel="00312E50">
          <w:rPr>
            <w:i/>
            <w:iCs/>
          </w:rPr>
          <w:delText xml:space="preserve"> og</w:delText>
        </w:r>
      </w:del>
      <w:r w:rsidRPr="00B6311F">
        <w:rPr>
          <w:i/>
          <w:iCs/>
        </w:rPr>
        <w:t xml:space="preserve"> optagelse</w:t>
      </w:r>
      <w:ins w:id="80" w:author="Rikke Lise Simested" w:date="2025-02-10T10:53:00Z">
        <w:r w:rsidR="00312E50">
          <w:rPr>
            <w:i/>
            <w:iCs/>
          </w:rPr>
          <w:t xml:space="preserve"> og merit</w:t>
        </w:r>
      </w:ins>
    </w:p>
    <w:p w14:paraId="20E61C99" w14:textId="34010B2E" w:rsidR="00B6311F" w:rsidRPr="00B6311F" w:rsidRDefault="00B6311F" w:rsidP="00B6311F">
      <w:r w:rsidRPr="00B6311F">
        <w:rPr>
          <w:b/>
          <w:bCs/>
        </w:rPr>
        <w:t>§ 6.</w:t>
      </w:r>
      <w:r w:rsidRPr="00B6311F">
        <w:t xml:space="preserve"> Adgang til adgangskursus </w:t>
      </w:r>
      <w:r w:rsidR="002B3A6C">
        <w:t xml:space="preserve">som fører til adgangseksamen </w:t>
      </w:r>
      <w:r w:rsidRPr="00B6311F">
        <w:t>til ingeniøruddannelserne og de maritime professionsbacheloruddannelser er betinget af, at ansøgeren opfylder følgende adgangskrav:</w:t>
      </w:r>
    </w:p>
    <w:p w14:paraId="36E3ED6D" w14:textId="77777777" w:rsidR="00B6311F" w:rsidRPr="00B6311F" w:rsidRDefault="00B6311F" w:rsidP="00B6311F">
      <w:r w:rsidRPr="00B6311F">
        <w:t>1) Folkeskolens 9.-klasseprøver (skriftlig og mundtlig del) i dansk og engelsk samt 10.-klasseprøver i matematik (skriftlig og mundtlig del) og fysik/kemi med en karakter på mindst 02 i hver prøve eller tilsvarende prøver på samme eller højere niveau.</w:t>
      </w:r>
    </w:p>
    <w:p w14:paraId="61185240" w14:textId="77777777" w:rsidR="00B6311F" w:rsidRPr="00B6311F" w:rsidRDefault="00B6311F" w:rsidP="00B6311F">
      <w:r w:rsidRPr="00B6311F">
        <w:lastRenderedPageBreak/>
        <w:t>2) Mindst 2 års relevant erhvervserfaring efter gennemførelse af en af de ovenfor nævnte prøver.</w:t>
      </w:r>
    </w:p>
    <w:p w14:paraId="7D18516A" w14:textId="3A0BBE9D" w:rsidR="00B6311F" w:rsidRPr="00B6311F" w:rsidRDefault="00B6311F" w:rsidP="00B6311F">
      <w:r w:rsidRPr="00B6311F">
        <w:rPr>
          <w:i/>
          <w:iCs/>
        </w:rPr>
        <w:t>Stk. 2.</w:t>
      </w:r>
      <w:r w:rsidRPr="00B6311F">
        <w:t> Adgang til adgangskursus</w:t>
      </w:r>
      <w:r w:rsidR="002B3A6C">
        <w:t xml:space="preserve"> som fører til adgangseksamen</w:t>
      </w:r>
      <w:r w:rsidRPr="00B6311F">
        <w:t xml:space="preserve"> til professionsbacheloruddannelserne skov- og landskabsingeniør og urban landskabsingeniør samt adgangs</w:t>
      </w:r>
      <w:r w:rsidR="002B3A6C">
        <w:t>eksamen</w:t>
      </w:r>
      <w:r w:rsidRPr="00B6311F">
        <w:t xml:space="preserve"> til erhvervsakademiuddannelsen til markedsføringsøkonom er betinget af, at ansøgeren har fuldført en erhvervsuddannelse.</w:t>
      </w:r>
    </w:p>
    <w:p w14:paraId="28F84C7D" w14:textId="45EE590E" w:rsidR="00B6311F" w:rsidRDefault="00B6311F" w:rsidP="00B6311F">
      <w:pPr>
        <w:rPr>
          <w:ins w:id="81" w:author="Rikke Lise Simested" w:date="2025-03-27T08:12:00Z"/>
        </w:rPr>
      </w:pPr>
      <w:r w:rsidRPr="00B6311F">
        <w:rPr>
          <w:i/>
          <w:iCs/>
        </w:rPr>
        <w:t>Stk. 3.</w:t>
      </w:r>
      <w:r w:rsidRPr="00B6311F">
        <w:t> Uddannelsesinstitutionen kan optage ansøgere, der ikke opfylder betingelserne i stk. 1 og 2, men som ud fra en konkret vurdering skønnes at have uddannelsesmæssige forudsætninger, der kan sidestilles med de fastsatte adgangskrav, og hvis institutionen vurderer, at ansøgeren vil kunne gennemføre adgangskursus.</w:t>
      </w:r>
    </w:p>
    <w:p w14:paraId="0A66875B" w14:textId="75A4F076" w:rsidR="00D20DAC" w:rsidRPr="00B6311F" w:rsidRDefault="00D20DAC" w:rsidP="00D20DAC">
      <w:pPr>
        <w:rPr>
          <w:moveTo w:id="82" w:author="Rikke Lise Simested" w:date="2025-03-27T08:13:00Z"/>
        </w:rPr>
      </w:pPr>
      <w:moveToRangeStart w:id="83" w:author="Rikke Lise Simested" w:date="2025-03-27T08:13:00Z" w:name="move193955606"/>
      <w:moveTo w:id="84" w:author="Rikke Lise Simested" w:date="2025-03-27T08:13:00Z">
        <w:r w:rsidRPr="00B6311F">
          <w:rPr>
            <w:i/>
            <w:iCs/>
          </w:rPr>
          <w:t xml:space="preserve">Stk. </w:t>
        </w:r>
        <w:del w:id="85" w:author="Rikke Lise Simested" w:date="2025-03-27T08:13:00Z">
          <w:r w:rsidRPr="00B6311F" w:rsidDel="00D20DAC">
            <w:rPr>
              <w:i/>
              <w:iCs/>
            </w:rPr>
            <w:delText>3</w:delText>
          </w:r>
        </w:del>
      </w:moveTo>
      <w:ins w:id="86" w:author="Rikke Lise Simested" w:date="2025-03-27T08:13:00Z">
        <w:r>
          <w:rPr>
            <w:i/>
            <w:iCs/>
          </w:rPr>
          <w:t>4</w:t>
        </w:r>
      </w:ins>
      <w:moveTo w:id="87" w:author="Rikke Lise Simested" w:date="2025-03-27T08:13:00Z">
        <w:r w:rsidRPr="00B6311F">
          <w:rPr>
            <w:i/>
            <w:iCs/>
          </w:rPr>
          <w:t>.</w:t>
        </w:r>
        <w:r w:rsidRPr="00B6311F">
          <w:t> Enkeltfag fra adgangs</w:t>
        </w:r>
      </w:moveTo>
      <w:r w:rsidR="00C475AC">
        <w:t>kursus</w:t>
      </w:r>
      <w:moveTo w:id="88" w:author="Rikke Lise Simested" w:date="2025-03-27T08:13:00Z">
        <w:del w:id="89" w:author="Rikke Lise Simested" w:date="2025-03-27T08:13:00Z">
          <w:r w:rsidRPr="00B6311F" w:rsidDel="00D20DAC">
            <w:delText>, jf. stk. 1,</w:delText>
          </w:r>
        </w:del>
        <w:r w:rsidRPr="00B6311F">
          <w:t xml:space="preserve"> kan udbydes til personer med en gymnasial eksamen, der</w:t>
        </w:r>
      </w:moveTo>
    </w:p>
    <w:p w14:paraId="1A636C8D" w14:textId="2E8E0037" w:rsidR="00D20DAC" w:rsidRPr="00B6311F" w:rsidRDefault="00D20DAC" w:rsidP="00D20DAC">
      <w:pPr>
        <w:rPr>
          <w:moveTo w:id="90" w:author="Rikke Lise Simested" w:date="2025-03-27T08:13:00Z"/>
        </w:rPr>
      </w:pPr>
      <w:moveTo w:id="91" w:author="Rikke Lise Simested" w:date="2025-03-27T08:13:00Z">
        <w:r w:rsidRPr="00B6311F">
          <w:t>1) ønsker optagelse på den uddannelse, som adgangs</w:t>
        </w:r>
      </w:moveTo>
      <w:ins w:id="92" w:author="Rikke Lise Simested" w:date="2025-03-27T08:13:00Z">
        <w:r>
          <w:t>eksamen</w:t>
        </w:r>
      </w:ins>
      <w:moveTo w:id="93" w:author="Rikke Lise Simested" w:date="2025-03-27T08:13:00Z">
        <w:del w:id="94" w:author="Rikke Lise Simested" w:date="2025-03-27T08:13:00Z">
          <w:r w:rsidRPr="00B6311F" w:rsidDel="00D20DAC">
            <w:delText>kursus</w:delText>
          </w:r>
        </w:del>
        <w:r w:rsidRPr="00B6311F">
          <w:t xml:space="preserve"> giver adgang til, jf. § 1, og</w:t>
        </w:r>
      </w:moveTo>
    </w:p>
    <w:p w14:paraId="7348236D" w14:textId="0354B71D" w:rsidR="00D20DAC" w:rsidRPr="00B6311F" w:rsidDel="00D20DAC" w:rsidRDefault="00D20DAC" w:rsidP="00D20DAC">
      <w:pPr>
        <w:rPr>
          <w:del w:id="95" w:author="Rikke Lise Simested" w:date="2025-03-27T08:14:00Z"/>
          <w:moveTo w:id="96" w:author="Rikke Lise Simested" w:date="2025-03-27T08:13:00Z"/>
        </w:rPr>
      </w:pPr>
      <w:moveTo w:id="97" w:author="Rikke Lise Simested" w:date="2025-03-27T08:13:00Z">
        <w:r w:rsidRPr="00B6311F">
          <w:t>2) vil leve op til de specifikke adgangskrav på den uddannelse, som adgangs</w:t>
        </w:r>
      </w:moveTo>
      <w:ins w:id="98" w:author="Rikke Lise Simested" w:date="2025-03-27T10:43:00Z">
        <w:r w:rsidR="007F5D61">
          <w:t>eksamen</w:t>
        </w:r>
      </w:ins>
      <w:moveTo w:id="99" w:author="Rikke Lise Simested" w:date="2025-03-27T08:13:00Z">
        <w:r w:rsidRPr="00B6311F">
          <w:t xml:space="preserve"> giver adgang til, såfremt personen består enkeltfaget.</w:t>
        </w:r>
        <w:bookmarkStart w:id="100" w:name="_GoBack"/>
        <w:bookmarkEnd w:id="100"/>
      </w:moveTo>
    </w:p>
    <w:moveToRangeEnd w:id="83"/>
    <w:p w14:paraId="63DB3B69" w14:textId="77777777" w:rsidR="00D20DAC" w:rsidRPr="00B6311F" w:rsidRDefault="00D20DAC" w:rsidP="00B6311F"/>
    <w:p w14:paraId="589B3059" w14:textId="77777777" w:rsidR="00B6311F" w:rsidRPr="00B6311F" w:rsidRDefault="00B6311F" w:rsidP="00B6311F">
      <w:r w:rsidRPr="00B6311F">
        <w:rPr>
          <w:b/>
          <w:bCs/>
        </w:rPr>
        <w:t>§ 7.</w:t>
      </w:r>
      <w:r w:rsidRPr="00B6311F">
        <w:t> Uddannelsesinstitutionen træffer afgørelse om optagelse af den enkelte ansøger.</w:t>
      </w:r>
    </w:p>
    <w:p w14:paraId="549AB779" w14:textId="718F6A0D" w:rsidR="00B6311F" w:rsidRPr="00B6311F" w:rsidRDefault="00B6311F" w:rsidP="00B6311F">
      <w:r w:rsidRPr="00B6311F">
        <w:rPr>
          <w:i/>
          <w:iCs/>
        </w:rPr>
        <w:t>Stk. 2.</w:t>
      </w:r>
      <w:r w:rsidRPr="00B6311F">
        <w:t> Uddannelsesinstitutionerne</w:t>
      </w:r>
      <w:r w:rsidR="002B3A6C">
        <w:t>, jf. § 2</w:t>
      </w:r>
      <w:r w:rsidRPr="00B6311F">
        <w:t>, fastsætter fælles retningslinjer for optagelsen, herunder frister og kriterier for optagelse, hvis ikke alle ansøgere kan optages.</w:t>
      </w:r>
    </w:p>
    <w:p w14:paraId="4E7D816F" w14:textId="77777777" w:rsidR="00B6311F" w:rsidRDefault="00B6311F" w:rsidP="00B6311F">
      <w:r w:rsidRPr="00B6311F">
        <w:rPr>
          <w:i/>
          <w:iCs/>
        </w:rPr>
        <w:t>Stk. 3.</w:t>
      </w:r>
      <w:r w:rsidRPr="00B6311F">
        <w:t> Ansøgere, som er optaget på en anden ungdomsuddannelse eller videregående uddannelse tilrettelagt på heltid, kan ikke optages på et adgangskursus.</w:t>
      </w:r>
    </w:p>
    <w:p w14:paraId="3FDB6F6B" w14:textId="579453D9" w:rsidR="00B6311F" w:rsidRDefault="00B6311F" w:rsidP="00B6311F">
      <w:pPr>
        <w:rPr>
          <w:ins w:id="101" w:author="Rikke Lise Simested" w:date="2025-02-10T10:53:00Z"/>
        </w:rPr>
      </w:pPr>
    </w:p>
    <w:p w14:paraId="7061963A" w14:textId="0362A881" w:rsidR="00312E50" w:rsidRDefault="00DD1032" w:rsidP="00356992">
      <w:pPr>
        <w:rPr>
          <w:ins w:id="102" w:author="Rikke Lise Simested" w:date="2025-02-10T11:12:00Z"/>
        </w:rPr>
      </w:pPr>
      <w:r w:rsidRPr="00DD1032">
        <w:rPr>
          <w:b/>
          <w:color w:val="FF0000"/>
        </w:rPr>
        <w:t>NY</w:t>
      </w:r>
      <w:ins w:id="103" w:author="Rikke Lise Simested" w:date="2025-02-10T10:53:00Z">
        <w:r w:rsidR="00312E50">
          <w:rPr>
            <w:b/>
          </w:rPr>
          <w:t>§</w:t>
        </w:r>
      </w:ins>
      <w:ins w:id="104" w:author="Rikke Lise Simested" w:date="2025-02-10T11:28:00Z">
        <w:r w:rsidR="00460558">
          <w:rPr>
            <w:b/>
          </w:rPr>
          <w:t xml:space="preserve"> </w:t>
        </w:r>
      </w:ins>
      <w:ins w:id="105" w:author="Rikke Lise Simested" w:date="2025-02-10T10:53:00Z">
        <w:r w:rsidR="00312E50">
          <w:rPr>
            <w:b/>
          </w:rPr>
          <w:t xml:space="preserve">8. </w:t>
        </w:r>
      </w:ins>
      <w:ins w:id="106" w:author="Rikke Lise Simested" w:date="2025-02-10T11:07:00Z">
        <w:r w:rsidR="00356992" w:rsidRPr="00BF79F2">
          <w:t>Uddannelsesinstitutionen</w:t>
        </w:r>
        <w:r w:rsidR="00356992">
          <w:rPr>
            <w:b/>
          </w:rPr>
          <w:t xml:space="preserve"> </w:t>
        </w:r>
      </w:ins>
      <w:ins w:id="107" w:author="Rikke Lise Simested" w:date="2025-02-10T11:08:00Z">
        <w:r w:rsidR="00356992" w:rsidRPr="00356992">
          <w:t>godkender i hvert enkelt tilfælde</w:t>
        </w:r>
      </w:ins>
      <w:ins w:id="108" w:author="Emma Holm" w:date="2025-03-04T08:33:00Z">
        <w:r w:rsidR="00BA34B3">
          <w:t xml:space="preserve"> </w:t>
        </w:r>
      </w:ins>
      <w:ins w:id="109" w:author="Rikke Lise Simested" w:date="2025-02-10T11:08:00Z">
        <w:r w:rsidR="00356992" w:rsidRPr="00356992">
          <w:t>merit på ba</w:t>
        </w:r>
      </w:ins>
      <w:ins w:id="110" w:author="Rikke Lise Simested" w:date="2025-02-10T11:09:00Z">
        <w:r w:rsidR="00356992">
          <w:t>g</w:t>
        </w:r>
      </w:ins>
      <w:ins w:id="111" w:author="Rikke Lise Simested" w:date="2025-02-10T11:08:00Z">
        <w:r w:rsidR="00356992" w:rsidRPr="00356992">
          <w:t xml:space="preserve">grund af gennemførte </w:t>
        </w:r>
      </w:ins>
      <w:ins w:id="112" w:author="Rikke Lise Simested" w:date="2025-02-10T11:11:00Z">
        <w:r w:rsidR="00356992">
          <w:t>fag</w:t>
        </w:r>
      </w:ins>
      <w:ins w:id="113" w:author="Rikke Lise Simested" w:date="2025-02-10T11:09:00Z">
        <w:r w:rsidR="00356992" w:rsidRPr="006E737F">
          <w:t xml:space="preserve"> </w:t>
        </w:r>
      </w:ins>
      <w:ins w:id="114" w:author="Rikke Lise Simested" w:date="2025-02-10T11:17:00Z">
        <w:r w:rsidR="006E737F">
          <w:t xml:space="preserve">på </w:t>
        </w:r>
      </w:ins>
      <w:ins w:id="115" w:author="Rikke Lise Simested" w:date="2025-02-10T11:09:00Z">
        <w:r w:rsidR="00356992" w:rsidRPr="006E737F">
          <w:t>gymnasial</w:t>
        </w:r>
      </w:ins>
      <w:ins w:id="116" w:author="Rikke Lise Simested" w:date="2025-02-10T11:18:00Z">
        <w:r w:rsidR="006E737F">
          <w:t>t niveau ind i adgangs</w:t>
        </w:r>
      </w:ins>
      <w:r w:rsidR="002B3A6C">
        <w:t>eksamen</w:t>
      </w:r>
      <w:ins w:id="117" w:author="Rikke Lise Simested" w:date="2025-02-10T11:14:00Z">
        <w:r w:rsidR="006E737F">
          <w:t>, dog</w:t>
        </w:r>
      </w:ins>
      <w:ins w:id="118" w:author="Rikke Lise Simested" w:date="2025-02-10T11:03:00Z">
        <w:r w:rsidR="00356992" w:rsidRPr="00356992">
          <w:t xml:space="preserve"> maksimalt </w:t>
        </w:r>
      </w:ins>
      <w:ins w:id="119" w:author="Rikke Lise Simested" w:date="2025-03-27T09:06:00Z">
        <w:r w:rsidR="000162F9">
          <w:t>for dansk på A-niveau og engelsk på enten C eller B-niveau</w:t>
        </w:r>
      </w:ins>
      <w:ins w:id="120" w:author="Rikke Lise Simested" w:date="2025-02-10T11:03:00Z">
        <w:r w:rsidR="00356992" w:rsidRPr="00356992">
          <w:t>.</w:t>
        </w:r>
      </w:ins>
      <w:ins w:id="121" w:author="Emma Holm" w:date="2025-03-04T08:33:00Z">
        <w:r w:rsidR="00BA34B3">
          <w:t xml:space="preserve"> </w:t>
        </w:r>
      </w:ins>
    </w:p>
    <w:p w14:paraId="7A77F271" w14:textId="0A663E60" w:rsidR="00356992" w:rsidRDefault="00356992" w:rsidP="00356992">
      <w:pPr>
        <w:rPr>
          <w:ins w:id="122" w:author="Rikke Lise Simested" w:date="2025-02-21T10:06:00Z"/>
        </w:rPr>
      </w:pPr>
      <w:ins w:id="123" w:author="Rikke Lise Simested" w:date="2025-02-10T11:12:00Z">
        <w:r>
          <w:rPr>
            <w:i/>
          </w:rPr>
          <w:t xml:space="preserve">Stk. 2. </w:t>
        </w:r>
      </w:ins>
      <w:ins w:id="124" w:author="Rikke Lise Simested" w:date="2025-02-10T11:31:00Z">
        <w:r w:rsidR="00050A69">
          <w:t>F</w:t>
        </w:r>
      </w:ins>
      <w:ins w:id="125" w:author="Rikke Lise Simested" w:date="2025-02-10T11:27:00Z">
        <w:r w:rsidR="00460558">
          <w:t>orudsætning</w:t>
        </w:r>
      </w:ins>
      <w:ins w:id="126" w:author="Rikke Lise Simested" w:date="2025-02-10T11:32:00Z">
        <w:r w:rsidR="00050A69">
          <w:t>en</w:t>
        </w:r>
      </w:ins>
      <w:ins w:id="127" w:author="Rikke Lise Simested" w:date="2025-02-10T11:27:00Z">
        <w:r w:rsidR="00460558">
          <w:t xml:space="preserve"> for</w:t>
        </w:r>
      </w:ins>
      <w:ins w:id="128" w:author="Rikke Lise Simested" w:date="2025-02-10T11:32:00Z">
        <w:r w:rsidR="00050A69">
          <w:t>,</w:t>
        </w:r>
      </w:ins>
      <w:ins w:id="129" w:author="Rikke Lise Simested" w:date="2025-02-10T11:27:00Z">
        <w:r w:rsidR="00460558">
          <w:t xml:space="preserve"> at et fag kan være </w:t>
        </w:r>
      </w:ins>
      <w:ins w:id="130" w:author="Rikke Lise Simested" w:date="2025-02-10T11:26:00Z">
        <w:r w:rsidR="00460558">
          <w:t>meritgivende</w:t>
        </w:r>
      </w:ins>
      <w:ins w:id="131" w:author="Rikke Lise Simested" w:date="2025-02-10T11:32:00Z">
        <w:r w:rsidR="00050A69">
          <w:t xml:space="preserve"> er</w:t>
        </w:r>
      </w:ins>
      <w:ins w:id="132" w:author="Rikke Lise Simested" w:date="2025-02-10T11:27:00Z">
        <w:r w:rsidR="00460558">
          <w:t xml:space="preserve">, at det er </w:t>
        </w:r>
      </w:ins>
      <w:ins w:id="133" w:author="Rikke Lise Simested" w:date="2025-02-10T11:26:00Z">
        <w:r w:rsidR="00460558">
          <w:t>bestået med mindst karakteren 02</w:t>
        </w:r>
      </w:ins>
      <w:ins w:id="134" w:author="Rikke Lise Simested" w:date="2025-02-21T10:03:00Z">
        <w:r w:rsidR="004E3B93">
          <w:t xml:space="preserve"> i prøve</w:t>
        </w:r>
      </w:ins>
      <w:ins w:id="135" w:author="Rikke Lise Simested" w:date="2025-03-03T12:53:00Z">
        <w:r w:rsidR="00AA0971">
          <w:t>n, eller hvis der er mere end én prøve i faget, i hver prøve</w:t>
        </w:r>
      </w:ins>
      <w:ins w:id="136" w:author="Rikke Lise Simested" w:date="2025-02-21T10:06:00Z">
        <w:r w:rsidR="004E3B93">
          <w:t>.</w:t>
        </w:r>
      </w:ins>
    </w:p>
    <w:p w14:paraId="7390D47E" w14:textId="712C54BA" w:rsidR="004E3B93" w:rsidRDefault="004E3B93" w:rsidP="00356992">
      <w:pPr>
        <w:rPr>
          <w:ins w:id="137" w:author="Rikke Lise Simested" w:date="2025-02-10T11:30:00Z"/>
        </w:rPr>
      </w:pPr>
      <w:ins w:id="138" w:author="Rikke Lise Simested" w:date="2025-02-21T10:06:00Z">
        <w:r>
          <w:t>Stk. 3. Indgår der alene årskarakterer i faget, skal hve</w:t>
        </w:r>
      </w:ins>
      <w:ins w:id="139" w:author="Rikke Lise Simested" w:date="2025-02-21T10:07:00Z">
        <w:r>
          <w:t>r</w:t>
        </w:r>
      </w:ins>
      <w:ins w:id="140" w:author="Rikke Lise Simested" w:date="2025-02-21T10:06:00Z">
        <w:r>
          <w:t xml:space="preserve"> årskarakter i faget være mindst 02. Prøvekarakter</w:t>
        </w:r>
      </w:ins>
      <w:ins w:id="141" w:author="Rikke Lise Simested" w:date="2025-02-21T10:07:00Z">
        <w:r>
          <w:t>er</w:t>
        </w:r>
      </w:ins>
      <w:ins w:id="142" w:author="Rikke Lise Simested" w:date="2025-02-21T10:06:00Z">
        <w:r>
          <w:t xml:space="preserve"> går forud for årskarakter</w:t>
        </w:r>
      </w:ins>
      <w:ins w:id="143" w:author="Rikke Lise Simested" w:date="2025-02-21T10:07:00Z">
        <w:r>
          <w:t>er</w:t>
        </w:r>
      </w:ins>
      <w:ins w:id="144" w:author="Rikke Lise Simested" w:date="2025-02-21T10:06:00Z">
        <w:r>
          <w:t xml:space="preserve">. </w:t>
        </w:r>
      </w:ins>
    </w:p>
    <w:p w14:paraId="1B164603" w14:textId="12CEA94D" w:rsidR="00050A69" w:rsidRPr="00050A69" w:rsidRDefault="00050A69" w:rsidP="00356992">
      <w:ins w:id="145" w:author="Rikke Lise Simested" w:date="2025-02-10T11:30:00Z">
        <w:r>
          <w:rPr>
            <w:i/>
          </w:rPr>
          <w:t xml:space="preserve">Stk. 3. </w:t>
        </w:r>
      </w:ins>
      <w:ins w:id="146" w:author="Rikke Lise Simested" w:date="2025-02-14T07:23:00Z">
        <w:r w:rsidR="00F3770D">
          <w:t xml:space="preserve">Institutionen kan på baggrund af </w:t>
        </w:r>
      </w:ins>
      <w:ins w:id="147" w:author="Rikke Lise Simested" w:date="2025-02-14T07:25:00Z">
        <w:r w:rsidR="00F3770D">
          <w:t xml:space="preserve">et </w:t>
        </w:r>
      </w:ins>
      <w:ins w:id="148" w:author="Rikke Lise Simested" w:date="2025-02-14T07:23:00Z">
        <w:r w:rsidR="00F3770D">
          <w:t>k</w:t>
        </w:r>
      </w:ins>
      <w:ins w:id="149" w:author="Rikke Lise Simested" w:date="2025-02-10T11:30:00Z">
        <w:r>
          <w:t>ompetencebevis</w:t>
        </w:r>
      </w:ins>
      <w:ins w:id="150" w:author="Rikke Lise Simested" w:date="2025-02-14T07:23:00Z">
        <w:r w:rsidR="00F3770D">
          <w:t xml:space="preserve"> </w:t>
        </w:r>
      </w:ins>
      <w:ins w:id="151" w:author="Rikke Lise Simested" w:date="2025-02-14T07:24:00Z">
        <w:r w:rsidR="00F3770D">
          <w:t>tilbyde</w:t>
        </w:r>
      </w:ins>
      <w:ins w:id="152" w:author="Rikke Lise Simested" w:date="2025-02-14T07:26:00Z">
        <w:r w:rsidR="00F3770D">
          <w:t>,</w:t>
        </w:r>
      </w:ins>
      <w:ins w:id="153" w:author="Rikke Lise Simested" w:date="2025-02-14T07:24:00Z">
        <w:r w:rsidR="00F3770D">
          <w:t xml:space="preserve"> </w:t>
        </w:r>
      </w:ins>
      <w:ins w:id="154" w:author="Rikke Lise Simested" w:date="2025-02-14T07:25:00Z">
        <w:r w:rsidR="00F3770D">
          <w:t xml:space="preserve">at </w:t>
        </w:r>
      </w:ins>
      <w:ins w:id="155" w:author="Rikke Lise Simested" w:date="2025-02-14T07:24:00Z">
        <w:r w:rsidR="00F3770D">
          <w:t xml:space="preserve">kursisten kan undlade at </w:t>
        </w:r>
      </w:ins>
      <w:ins w:id="156" w:author="Rikke Lise Simested" w:date="2025-02-10T11:33:00Z">
        <w:r>
          <w:t xml:space="preserve">deltage i </w:t>
        </w:r>
      </w:ins>
      <w:ins w:id="157" w:author="Mads Bentzen" w:date="2025-02-20T12:45:00Z">
        <w:r w:rsidR="008C0B02">
          <w:t xml:space="preserve">hele eller dele af </w:t>
        </w:r>
      </w:ins>
      <w:ins w:id="158" w:author="Rikke Lise Simested" w:date="2025-02-10T11:31:00Z">
        <w:r>
          <w:t>undervisning</w:t>
        </w:r>
      </w:ins>
      <w:ins w:id="159" w:author="Rikke Lise Simested" w:date="2025-02-14T07:24:00Z">
        <w:r w:rsidR="00F3770D">
          <w:t xml:space="preserve">en i </w:t>
        </w:r>
      </w:ins>
      <w:ins w:id="160" w:author="Rikke Lise Simested" w:date="2025-02-21T13:45:00Z">
        <w:r w:rsidR="00DB3F9D">
          <w:t xml:space="preserve">et </w:t>
        </w:r>
      </w:ins>
      <w:ins w:id="161" w:author="Rikke Lise Simested" w:date="2025-02-14T07:24:00Z">
        <w:r w:rsidR="00F3770D">
          <w:t>fag</w:t>
        </w:r>
      </w:ins>
      <w:ins w:id="162" w:author="Rikke Lise Simested" w:date="2025-02-21T13:45:00Z">
        <w:r w:rsidR="00DB3F9D">
          <w:t xml:space="preserve"> </w:t>
        </w:r>
      </w:ins>
      <w:ins w:id="163" w:author="Rikke Lise Simested" w:date="2025-03-27T10:44:00Z">
        <w:r w:rsidR="007F5D61">
          <w:t>i</w:t>
        </w:r>
      </w:ins>
      <w:ins w:id="164" w:author="Rikke Lise Simested" w:date="2025-02-21T13:45:00Z">
        <w:r w:rsidR="00DB3F9D">
          <w:t xml:space="preserve"> adgangskursus</w:t>
        </w:r>
      </w:ins>
      <w:ins w:id="165" w:author="Rikke Lise Simested" w:date="2025-02-21T13:46:00Z">
        <w:r w:rsidR="00DB3F9D">
          <w:t>. K</w:t>
        </w:r>
      </w:ins>
      <w:ins w:id="166" w:author="Rikke Lise Simested" w:date="2025-02-14T07:24:00Z">
        <w:r w:rsidR="00F3770D">
          <w:t>ursisten</w:t>
        </w:r>
      </w:ins>
      <w:ins w:id="167" w:author="Rikke Lise Simested" w:date="2025-02-21T13:46:00Z">
        <w:r w:rsidR="00DB3F9D">
          <w:t xml:space="preserve"> skal dog aflægge</w:t>
        </w:r>
      </w:ins>
      <w:ins w:id="168" w:author="Rikke Lise Simested" w:date="2025-02-10T11:31:00Z">
        <w:r>
          <w:t xml:space="preserve"> </w:t>
        </w:r>
      </w:ins>
      <w:ins w:id="169" w:author="Rikke Lise Simested" w:date="2025-02-10T11:33:00Z">
        <w:r>
          <w:t>prøven</w:t>
        </w:r>
      </w:ins>
      <w:ins w:id="170" w:author="Rikke Lise Simested" w:date="2025-03-03T12:54:00Z">
        <w:r w:rsidR="00AA0971">
          <w:t xml:space="preserve"> eller, hvis der er mere end én prøve i </w:t>
        </w:r>
      </w:ins>
      <w:ins w:id="171" w:author="Rikke Lise Simested" w:date="2025-03-03T12:55:00Z">
        <w:r w:rsidR="00AA0971">
          <w:t xml:space="preserve">det pågældende </w:t>
        </w:r>
      </w:ins>
      <w:ins w:id="172" w:author="Rikke Lise Simested" w:date="2025-03-03T12:54:00Z">
        <w:r w:rsidR="00AA0971">
          <w:t>fag</w:t>
        </w:r>
      </w:ins>
      <w:ins w:id="173" w:author="Rikke Lise Simested" w:date="2025-03-03T12:55:00Z">
        <w:r w:rsidR="00AA0971">
          <w:t>, prøv</w:t>
        </w:r>
      </w:ins>
      <w:ins w:id="174" w:author="Rikke Lise Simested" w:date="2025-02-10T11:33:00Z">
        <w:r>
          <w:t>erne</w:t>
        </w:r>
      </w:ins>
      <w:ins w:id="175" w:author="Rikke Lise Simested" w:date="2025-02-10T11:30:00Z">
        <w:r>
          <w:t>.</w:t>
        </w:r>
      </w:ins>
    </w:p>
    <w:p w14:paraId="31E86A61" w14:textId="77777777" w:rsidR="00B6311F" w:rsidRPr="00B6311F" w:rsidRDefault="00B6311F" w:rsidP="00B6311F">
      <w:pPr>
        <w:jc w:val="center"/>
      </w:pPr>
      <w:r w:rsidRPr="00B6311F">
        <w:t>Kapitel 3</w:t>
      </w:r>
    </w:p>
    <w:p w14:paraId="3C45D5A5" w14:textId="77777777" w:rsidR="00B6311F" w:rsidRPr="00B6311F" w:rsidRDefault="00B6311F" w:rsidP="00B6311F">
      <w:pPr>
        <w:jc w:val="center"/>
        <w:rPr>
          <w:i/>
          <w:iCs/>
        </w:rPr>
      </w:pPr>
      <w:r w:rsidRPr="00B6311F">
        <w:rPr>
          <w:i/>
          <w:iCs/>
        </w:rPr>
        <w:t>Struktur og indhold</w:t>
      </w:r>
    </w:p>
    <w:p w14:paraId="5E21DC94" w14:textId="79D9A942" w:rsidR="00B6311F" w:rsidRPr="00B6311F" w:rsidRDefault="00B6311F" w:rsidP="00B6311F">
      <w:r w:rsidRPr="00B6311F">
        <w:rPr>
          <w:b/>
          <w:bCs/>
        </w:rPr>
        <w:t xml:space="preserve">§ </w:t>
      </w:r>
      <w:del w:id="176" w:author="Rikke Lise Simested" w:date="2025-02-14T07:17:00Z">
        <w:r w:rsidRPr="00B6311F" w:rsidDel="00F3770D">
          <w:rPr>
            <w:b/>
            <w:bCs/>
          </w:rPr>
          <w:delText>8</w:delText>
        </w:r>
      </w:del>
      <w:ins w:id="177" w:author="Rikke Lise Simested" w:date="2025-02-14T07:17:00Z">
        <w:r w:rsidR="00F3770D">
          <w:rPr>
            <w:b/>
            <w:bCs/>
          </w:rPr>
          <w:t>9</w:t>
        </w:r>
      </w:ins>
      <w:r w:rsidRPr="00B6311F">
        <w:rPr>
          <w:b/>
          <w:bCs/>
        </w:rPr>
        <w:t>.</w:t>
      </w:r>
      <w:r w:rsidRPr="00B6311F">
        <w:t xml:space="preserve"> Adgangseksamen </w:t>
      </w:r>
      <w:del w:id="178" w:author="Rikke Lise Simested" w:date="2025-03-27T10:44:00Z">
        <w:r w:rsidRPr="00B6311F" w:rsidDel="007F5D61">
          <w:delText xml:space="preserve">til ingeniøruddannelserne, de maritime professionsbacheloruddannelser, professionsbacheloruddannelserne skov- og landskabsingeniør og urban landskabsingeniør og til erhvervsakademiuddannelsen til markedsføringsøkonom </w:delText>
        </w:r>
      </w:del>
      <w:r w:rsidRPr="00B6311F">
        <w:t>består af fag på niveau svarende til gymnasialt niveau.</w:t>
      </w:r>
    </w:p>
    <w:p w14:paraId="5417F819" w14:textId="77777777" w:rsidR="00B6311F" w:rsidRPr="00B6311F" w:rsidRDefault="00B6311F" w:rsidP="00B6311F">
      <w:r w:rsidRPr="00B6311F">
        <w:rPr>
          <w:i/>
          <w:iCs/>
        </w:rPr>
        <w:lastRenderedPageBreak/>
        <w:t>Stk. 2.</w:t>
      </w:r>
      <w:r w:rsidRPr="00B6311F">
        <w:t> Adgangseksamen til ingeniøruddannelserne omfatter følgende obligatoriske fag, hvor timetallet er angivet i klokketimer:</w:t>
      </w:r>
    </w:p>
    <w:p w14:paraId="3695CB39" w14:textId="77777777" w:rsidR="00B6311F" w:rsidRPr="00B6311F" w:rsidRDefault="00B6311F" w:rsidP="00B6311F">
      <w:r w:rsidRPr="00B6311F">
        <w:t>1) Matematik A-niveau - mindst 330 timer.</w:t>
      </w:r>
    </w:p>
    <w:p w14:paraId="2BA21204" w14:textId="77777777" w:rsidR="00B6311F" w:rsidRPr="00B6311F" w:rsidRDefault="00B6311F" w:rsidP="00B6311F">
      <w:r w:rsidRPr="00B6311F">
        <w:t>2) Fysik B-niveau - mindst 150 timer.</w:t>
      </w:r>
    </w:p>
    <w:p w14:paraId="0399E1CC" w14:textId="77777777" w:rsidR="00B6311F" w:rsidRPr="00B6311F" w:rsidRDefault="00B6311F" w:rsidP="00B6311F">
      <w:r w:rsidRPr="00B6311F">
        <w:t>3) Kemi C-niveau - mindst 75 timer.</w:t>
      </w:r>
    </w:p>
    <w:p w14:paraId="41780761" w14:textId="77777777" w:rsidR="00B6311F" w:rsidRPr="00B6311F" w:rsidRDefault="00B6311F" w:rsidP="00B6311F">
      <w:r w:rsidRPr="00B6311F">
        <w:t>4) Dansk A-niveau - mindst 210 timer.</w:t>
      </w:r>
    </w:p>
    <w:p w14:paraId="34BFFDE3" w14:textId="77777777" w:rsidR="00B6311F" w:rsidRPr="00B6311F" w:rsidRDefault="00B6311F" w:rsidP="00B6311F">
      <w:r w:rsidRPr="00B6311F">
        <w:t>5) Engelsk B-niveau - mindst 180 timer.</w:t>
      </w:r>
    </w:p>
    <w:p w14:paraId="447BCBA6" w14:textId="77777777" w:rsidR="00B6311F" w:rsidRPr="00B6311F" w:rsidRDefault="00B6311F" w:rsidP="00B6311F">
      <w:r w:rsidRPr="00B6311F">
        <w:rPr>
          <w:i/>
          <w:iCs/>
        </w:rPr>
        <w:t>Stk. 3.</w:t>
      </w:r>
      <w:r w:rsidRPr="00B6311F">
        <w:t> Adgangseksamen til ingeniøruddannelserne kan indeholde følgende valgfag, som kursister frit kan vælge mellem:</w:t>
      </w:r>
    </w:p>
    <w:p w14:paraId="5C408581" w14:textId="77777777" w:rsidR="00B6311F" w:rsidRPr="00B6311F" w:rsidRDefault="00B6311F" w:rsidP="00B6311F">
      <w:r w:rsidRPr="00B6311F">
        <w:t>1) Idéhistorie eller filosofi C-niveau - 90 timer.</w:t>
      </w:r>
    </w:p>
    <w:p w14:paraId="324E9CC7" w14:textId="77777777" w:rsidR="00B6311F" w:rsidRPr="00B6311F" w:rsidRDefault="00B6311F" w:rsidP="00B6311F">
      <w:r w:rsidRPr="00B6311F">
        <w:t>2) Kemi B-niveau - 180 timer, hvis fra C- til B-niveau 90 timer.</w:t>
      </w:r>
    </w:p>
    <w:p w14:paraId="0CE13BE3" w14:textId="77777777" w:rsidR="00B6311F" w:rsidRPr="00B6311F" w:rsidDel="00B6311F" w:rsidRDefault="00B6311F" w:rsidP="00B6311F">
      <w:pPr>
        <w:rPr>
          <w:del w:id="179" w:author="Emma Holm" w:date="2025-01-14T13:31:00Z"/>
        </w:rPr>
      </w:pPr>
      <w:del w:id="180" w:author="Emma Holm" w:date="2025-01-14T13:31:00Z">
        <w:r w:rsidRPr="00B6311F" w:rsidDel="00B6311F">
          <w:delText>3) Matematik B-niveau - 180 timer.</w:delText>
        </w:r>
      </w:del>
    </w:p>
    <w:p w14:paraId="37C332C8" w14:textId="77777777" w:rsidR="00B6311F" w:rsidRPr="00B6311F" w:rsidRDefault="00B6311F" w:rsidP="00B6311F">
      <w:del w:id="181" w:author="Emma Holm" w:date="2025-01-14T13:31:00Z">
        <w:r w:rsidRPr="00B6311F" w:rsidDel="00B6311F">
          <w:delText>4</w:delText>
        </w:r>
      </w:del>
      <w:ins w:id="182" w:author="Emma Holm" w:date="2025-01-14T13:31:00Z">
        <w:r>
          <w:t>3</w:t>
        </w:r>
      </w:ins>
      <w:r w:rsidRPr="00B6311F">
        <w:t>) Fysik A-niveau - fra B- til A-niveau 90 timer.</w:t>
      </w:r>
    </w:p>
    <w:p w14:paraId="567FE8CA" w14:textId="77777777" w:rsidR="00B6311F" w:rsidRPr="00B6311F" w:rsidDel="00B6311F" w:rsidRDefault="00B6311F" w:rsidP="00B6311F">
      <w:pPr>
        <w:rPr>
          <w:del w:id="183" w:author="Emma Holm" w:date="2025-01-14T13:31:00Z"/>
        </w:rPr>
      </w:pPr>
      <w:del w:id="184" w:author="Emma Holm" w:date="2025-01-14T13:31:00Z">
        <w:r w:rsidRPr="00B6311F" w:rsidDel="00B6311F">
          <w:delText>5) Dansk C-niveau - 90 timer.</w:delText>
        </w:r>
      </w:del>
    </w:p>
    <w:p w14:paraId="041267D3" w14:textId="77777777" w:rsidR="00B6311F" w:rsidRPr="00B6311F" w:rsidRDefault="00B6311F" w:rsidP="00B6311F">
      <w:r w:rsidRPr="00B6311F">
        <w:t>6) Engelsk A-niveau - fra B- til A-niveau 90 timer.</w:t>
      </w:r>
    </w:p>
    <w:p w14:paraId="5125C658" w14:textId="77777777" w:rsidR="00B6311F" w:rsidRPr="00B6311F" w:rsidDel="00B6311F" w:rsidRDefault="00B6311F" w:rsidP="00B6311F">
      <w:pPr>
        <w:rPr>
          <w:del w:id="185" w:author="Emma Holm" w:date="2025-01-14T13:32:00Z"/>
        </w:rPr>
      </w:pPr>
      <w:del w:id="186" w:author="Emma Holm" w:date="2025-01-14T13:32:00Z">
        <w:r w:rsidRPr="00B6311F" w:rsidDel="00B6311F">
          <w:delText>7) Engelsk B-niveau - C- til B-niveau 90 timer.</w:delText>
        </w:r>
      </w:del>
    </w:p>
    <w:p w14:paraId="3136FCC1" w14:textId="6A39B78E" w:rsidR="00B6311F" w:rsidRPr="00B6311F" w:rsidRDefault="00B6311F" w:rsidP="00B6311F">
      <w:r w:rsidRPr="00B6311F">
        <w:t>8) </w:t>
      </w:r>
      <w:del w:id="187" w:author="Emma Holm" w:date="2025-02-13T12:37:00Z">
        <w:r w:rsidRPr="00B6311F" w:rsidDel="00BF79F2">
          <w:delText>Engelsk C-niveau</w:delText>
        </w:r>
      </w:del>
      <w:ins w:id="188" w:author="Torsten Asmund Sørensen" w:date="2025-02-18T12:54:00Z">
        <w:r w:rsidR="003D49C5">
          <w:t>T</w:t>
        </w:r>
      </w:ins>
      <w:del w:id="189" w:author="Torsten Asmund Sørensen" w:date="2025-02-18T12:54:00Z">
        <w:r w:rsidRPr="00B6311F" w:rsidDel="003D49C5">
          <w:delText>, t</w:delText>
        </w:r>
      </w:del>
      <w:r w:rsidRPr="00B6311F">
        <w:t>ysk C-niveau, fransk C-niveau eller spansk C-niveau - 90 timer.</w:t>
      </w:r>
    </w:p>
    <w:p w14:paraId="258B4956" w14:textId="77777777" w:rsidR="00B6311F" w:rsidRPr="00B6311F" w:rsidRDefault="00B6311F" w:rsidP="00B6311F">
      <w:r w:rsidRPr="00B6311F">
        <w:rPr>
          <w:i/>
          <w:iCs/>
        </w:rPr>
        <w:t>Stk. 4.</w:t>
      </w:r>
      <w:r w:rsidRPr="00B6311F">
        <w:t> Uddannelsesinstitutionen fastsætter udbuddet af valgfag efter stk. 3.</w:t>
      </w:r>
    </w:p>
    <w:p w14:paraId="6B893E2F" w14:textId="77777777" w:rsidR="00B6311F" w:rsidRPr="00B6311F" w:rsidRDefault="00B6311F" w:rsidP="00B6311F">
      <w:r w:rsidRPr="00B6311F">
        <w:rPr>
          <w:i/>
          <w:iCs/>
        </w:rPr>
        <w:t>Stk. 5.</w:t>
      </w:r>
      <w:r w:rsidRPr="00B6311F">
        <w:t> Adgangseksamen til de maritime professionsbacheloruddannelser omfatter følgende obligatoriske fag, hvor timetallet er angivet i klokketimer:</w:t>
      </w:r>
    </w:p>
    <w:p w14:paraId="0B237807" w14:textId="77777777" w:rsidR="00B6311F" w:rsidRPr="00B6311F" w:rsidRDefault="00B6311F" w:rsidP="00B6311F">
      <w:r w:rsidRPr="00B6311F">
        <w:t>1) Matematik B-niveau - mindst 180 timer.</w:t>
      </w:r>
    </w:p>
    <w:p w14:paraId="6AC06E32" w14:textId="77777777" w:rsidR="00B6311F" w:rsidRPr="00B6311F" w:rsidRDefault="00B6311F" w:rsidP="00B6311F">
      <w:r w:rsidRPr="00B6311F">
        <w:t>2) Fysik B-niveau - mindst 150 timer.</w:t>
      </w:r>
    </w:p>
    <w:p w14:paraId="73506334" w14:textId="77777777" w:rsidR="00B6311F" w:rsidRPr="00B6311F" w:rsidRDefault="00B6311F" w:rsidP="00B6311F">
      <w:r w:rsidRPr="00B6311F">
        <w:t>3) Dansk C-niveau - mindst 90 timer.</w:t>
      </w:r>
    </w:p>
    <w:p w14:paraId="6DFAC96F" w14:textId="77777777" w:rsidR="00B6311F" w:rsidRPr="00B6311F" w:rsidRDefault="00B6311F" w:rsidP="00B6311F">
      <w:r w:rsidRPr="00B6311F">
        <w:t>4) Engelsk C-niveau - mindst 90 timer.</w:t>
      </w:r>
    </w:p>
    <w:p w14:paraId="490E97CB" w14:textId="77777777" w:rsidR="00B6311F" w:rsidRPr="00B6311F" w:rsidRDefault="00B6311F" w:rsidP="00B6311F">
      <w:r w:rsidRPr="00B6311F">
        <w:rPr>
          <w:i/>
          <w:iCs/>
        </w:rPr>
        <w:t>Stk. 6.</w:t>
      </w:r>
      <w:r w:rsidRPr="00B6311F">
        <w:t> Adgangseksamen til de maritime professionsbacheloruddannelser kan indeholde følgende valgfag, som kursister frit kan vælge mellem:</w:t>
      </w:r>
    </w:p>
    <w:p w14:paraId="4FE212F3" w14:textId="77777777" w:rsidR="00B6311F" w:rsidRPr="00B6311F" w:rsidRDefault="00B6311F" w:rsidP="00B6311F">
      <w:r w:rsidRPr="00B6311F">
        <w:t>1) Matematik A-niveau - B- til A-niveau - mindst 150 timer.</w:t>
      </w:r>
    </w:p>
    <w:p w14:paraId="2EFDC3B4" w14:textId="77777777" w:rsidR="00B6311F" w:rsidRPr="00B6311F" w:rsidRDefault="00B6311F" w:rsidP="00B6311F">
      <w:r w:rsidRPr="00B6311F">
        <w:t>2) Kemi C-niveau - mindst 75 timer.</w:t>
      </w:r>
    </w:p>
    <w:p w14:paraId="5849988C" w14:textId="77777777" w:rsidR="00B6311F" w:rsidRPr="00B6311F" w:rsidRDefault="00B6311F" w:rsidP="00B6311F">
      <w:r w:rsidRPr="00B6311F">
        <w:t>3) Engelsk B-niveau - C til B-niveau - mindst 90 timer.</w:t>
      </w:r>
    </w:p>
    <w:p w14:paraId="1A6E09A1" w14:textId="77777777" w:rsidR="00B6311F" w:rsidRPr="00B6311F" w:rsidRDefault="00B6311F" w:rsidP="00B6311F">
      <w:r w:rsidRPr="00B6311F">
        <w:rPr>
          <w:i/>
          <w:iCs/>
        </w:rPr>
        <w:t>Stk. 7.</w:t>
      </w:r>
      <w:r w:rsidRPr="00B6311F">
        <w:t> Uddannelsesinstitutionen fastsætter udbuddet af valgfag efter stk. 3.</w:t>
      </w:r>
    </w:p>
    <w:p w14:paraId="0A742601" w14:textId="77777777" w:rsidR="00B6311F" w:rsidRPr="00B6311F" w:rsidRDefault="00B6311F" w:rsidP="00B6311F">
      <w:r w:rsidRPr="00B6311F">
        <w:rPr>
          <w:i/>
          <w:iCs/>
        </w:rPr>
        <w:t>Stk. 8.</w:t>
      </w:r>
      <w:r w:rsidRPr="00B6311F">
        <w:t> Adgangseksamen til professionsbacheloruddannelserne skov- og landskabsingeniør og urban landskabsingeniør omfatter følgende obligatoriske fag, hvor timetallet er angivet i klokketimer:</w:t>
      </w:r>
    </w:p>
    <w:p w14:paraId="24E2B6E7" w14:textId="77777777" w:rsidR="00B6311F" w:rsidRPr="00B6311F" w:rsidRDefault="00B6311F" w:rsidP="00B6311F">
      <w:r w:rsidRPr="00B6311F">
        <w:lastRenderedPageBreak/>
        <w:t>1) Matematik B-niveau - mindst 180 timer.</w:t>
      </w:r>
    </w:p>
    <w:p w14:paraId="288F7AC9" w14:textId="77777777" w:rsidR="00B6311F" w:rsidRPr="00B6311F" w:rsidRDefault="00B6311F" w:rsidP="00B6311F">
      <w:r w:rsidRPr="00B6311F">
        <w:t>2) Biologi B-niveau - 180 timer, hvis fra C- til B-niveau 90 timer.</w:t>
      </w:r>
    </w:p>
    <w:p w14:paraId="236633B5" w14:textId="77777777" w:rsidR="00B6311F" w:rsidRPr="00B6311F" w:rsidRDefault="00B6311F" w:rsidP="00B6311F">
      <w:r w:rsidRPr="00B6311F">
        <w:t>3) Dansk A-niveau - mindst 210 timer.</w:t>
      </w:r>
    </w:p>
    <w:p w14:paraId="22DA738F" w14:textId="77777777" w:rsidR="00B6311F" w:rsidRPr="00B6311F" w:rsidRDefault="00B6311F" w:rsidP="00B6311F">
      <w:r w:rsidRPr="00B6311F">
        <w:t>4) Engelsk C-niveau - mindst 90 timer.</w:t>
      </w:r>
    </w:p>
    <w:p w14:paraId="318FEF65" w14:textId="77777777" w:rsidR="00B6311F" w:rsidRPr="00B6311F" w:rsidRDefault="00B6311F" w:rsidP="00B6311F">
      <w:r w:rsidRPr="00B6311F">
        <w:rPr>
          <w:i/>
          <w:iCs/>
        </w:rPr>
        <w:t>Stk. 9.</w:t>
      </w:r>
      <w:r w:rsidRPr="00B6311F">
        <w:t> Adgangseksamen til erhvervsakademiuddannelsen til markedsføringsøkonom omfatter følgende obligatoriske fag, hvor timetallet er angivet i klokketimer:</w:t>
      </w:r>
    </w:p>
    <w:p w14:paraId="79DFC33D" w14:textId="77777777" w:rsidR="00B6311F" w:rsidRPr="00B6311F" w:rsidRDefault="00B6311F" w:rsidP="00B6311F">
      <w:r w:rsidRPr="00B6311F">
        <w:t>1) Matematik B-niveau - mindst 180 timer.</w:t>
      </w:r>
    </w:p>
    <w:p w14:paraId="1851FB4A" w14:textId="77777777" w:rsidR="00B6311F" w:rsidRPr="00B6311F" w:rsidRDefault="00B6311F" w:rsidP="00B6311F">
      <w:r w:rsidRPr="00B6311F">
        <w:t>2) Engelsk C-niveau - mindst 90 timer.</w:t>
      </w:r>
    </w:p>
    <w:p w14:paraId="1C2210BD" w14:textId="77777777" w:rsidR="00B6311F" w:rsidRPr="00B6311F" w:rsidRDefault="00B6311F" w:rsidP="00B6311F">
      <w:pPr>
        <w:jc w:val="center"/>
      </w:pPr>
      <w:r w:rsidRPr="00B6311F">
        <w:t>Kapitel 4</w:t>
      </w:r>
    </w:p>
    <w:p w14:paraId="61E8E7BE" w14:textId="77777777" w:rsidR="00B6311F" w:rsidRPr="00B6311F" w:rsidRDefault="00B6311F" w:rsidP="00B6311F">
      <w:pPr>
        <w:jc w:val="center"/>
        <w:rPr>
          <w:i/>
          <w:iCs/>
        </w:rPr>
      </w:pPr>
      <w:r w:rsidRPr="00B6311F">
        <w:rPr>
          <w:i/>
          <w:iCs/>
        </w:rPr>
        <w:t>Eksamen og prøveniveau</w:t>
      </w:r>
    </w:p>
    <w:p w14:paraId="3F0F4FFF" w14:textId="38F34E4C" w:rsidR="00B6311F" w:rsidRPr="00B6311F" w:rsidRDefault="00B6311F" w:rsidP="00B6311F">
      <w:r w:rsidRPr="00B6311F">
        <w:rPr>
          <w:b/>
          <w:bCs/>
        </w:rPr>
        <w:t xml:space="preserve">§ </w:t>
      </w:r>
      <w:del w:id="190" w:author="Rikke Lise Simested" w:date="2025-02-14T07:18:00Z">
        <w:r w:rsidRPr="00B6311F" w:rsidDel="00F3770D">
          <w:rPr>
            <w:b/>
            <w:bCs/>
          </w:rPr>
          <w:delText>9</w:delText>
        </w:r>
      </w:del>
      <w:ins w:id="191" w:author="Rikke Lise Simested" w:date="2025-02-14T07:18:00Z">
        <w:r w:rsidR="00F3770D">
          <w:rPr>
            <w:b/>
            <w:bCs/>
          </w:rPr>
          <w:t>10</w:t>
        </w:r>
      </w:ins>
      <w:r w:rsidRPr="00B6311F">
        <w:rPr>
          <w:b/>
          <w:bCs/>
        </w:rPr>
        <w:t>.</w:t>
      </w:r>
      <w:r w:rsidRPr="00B6311F">
        <w:t xml:space="preserve"> Alle fag afsluttes med prøve efter regler fastsat i studieordningen af </w:t>
      </w:r>
      <w:ins w:id="192" w:author="Rikke Lise Simested" w:date="2025-03-27T10:45:00Z">
        <w:r w:rsidR="00CF6D33">
          <w:t xml:space="preserve">de adgangskursusudbydende </w:t>
        </w:r>
      </w:ins>
      <w:r w:rsidRPr="00B6311F">
        <w:t>uddannelsesinstitutioner</w:t>
      </w:r>
      <w:del w:id="193" w:author="Rikke Lise Simested" w:date="2025-03-27T10:45:00Z">
        <w:r w:rsidRPr="00B6311F" w:rsidDel="00CF6D33">
          <w:delText>ne for det enkelte uddannelsesområde</w:delText>
        </w:r>
      </w:del>
      <w:r w:rsidRPr="00B6311F">
        <w:t xml:space="preserve">, jf. § </w:t>
      </w:r>
      <w:del w:id="194" w:author="Rikke Lise Simested" w:date="2025-04-01T12:33:00Z">
        <w:r w:rsidRPr="00B6311F" w:rsidDel="00AF1171">
          <w:delText>1</w:delText>
        </w:r>
      </w:del>
      <w:ins w:id="195" w:author="Rikke Lise Simested" w:date="2025-04-01T12:33:00Z">
        <w:r w:rsidR="00AF1171">
          <w:t>2</w:t>
        </w:r>
      </w:ins>
      <w:r w:rsidRPr="00B6311F">
        <w:t>, jf. dog stk. 2 og 3.</w:t>
      </w:r>
    </w:p>
    <w:p w14:paraId="497CB9A9" w14:textId="77777777" w:rsidR="00B6311F" w:rsidRPr="00B6311F" w:rsidRDefault="00B6311F" w:rsidP="00B6311F">
      <w:r w:rsidRPr="00B6311F">
        <w:rPr>
          <w:i/>
          <w:iCs/>
        </w:rPr>
        <w:t>Stk. 2.</w:t>
      </w:r>
      <w:r w:rsidRPr="00B6311F">
        <w:t> Der afholdes som minimum én mundtlig og én skriftlig prøve i alle fag på A-niveau. I fag på B- og C-niveau afholdes som minimum én mundtlig eller én skriftlig prøve efter regler fastsat i studieordningen, dog afholdes i matematik på B-niveau, engelsk på B-niveau og i dansk på C-niveau én mundtlig og én skriftlig prøve.</w:t>
      </w:r>
    </w:p>
    <w:p w14:paraId="50EB61EF" w14:textId="57F872DD" w:rsidR="00B6311F" w:rsidRPr="00B6311F" w:rsidRDefault="00B6311F" w:rsidP="00B6311F">
      <w:r w:rsidRPr="00B6311F">
        <w:rPr>
          <w:i/>
          <w:iCs/>
        </w:rPr>
        <w:t>Stk. 3.</w:t>
      </w:r>
      <w:r w:rsidRPr="00B6311F">
        <w:t> En kursist, der har valgt et valgfag på højere niveau end det obligatoriske fag, deltager ikke i prøve på lavere niveau i det pågældende fag, jf. dog § 1</w:t>
      </w:r>
      <w:del w:id="196" w:author="Rikke Lise Simested" w:date="2025-02-14T07:19:00Z">
        <w:r w:rsidRPr="00B6311F" w:rsidDel="00F3770D">
          <w:delText>1</w:delText>
        </w:r>
      </w:del>
      <w:ins w:id="197" w:author="Rikke Lise Simested" w:date="2025-02-14T07:19:00Z">
        <w:r w:rsidR="00F3770D">
          <w:t>2</w:t>
        </w:r>
      </w:ins>
      <w:r w:rsidRPr="00B6311F">
        <w:t>, stk. 1.</w:t>
      </w:r>
    </w:p>
    <w:p w14:paraId="7118E9FC" w14:textId="5D71F506" w:rsidR="00B6311F" w:rsidRPr="00B6311F" w:rsidRDefault="00B6311F" w:rsidP="00B6311F">
      <w:r w:rsidRPr="00B6311F">
        <w:rPr>
          <w:b/>
          <w:bCs/>
        </w:rPr>
        <w:t>§ 1</w:t>
      </w:r>
      <w:del w:id="198" w:author="Rikke Lise Simested" w:date="2025-02-14T07:18:00Z">
        <w:r w:rsidRPr="00B6311F" w:rsidDel="00F3770D">
          <w:rPr>
            <w:b/>
            <w:bCs/>
          </w:rPr>
          <w:delText>0</w:delText>
        </w:r>
      </w:del>
      <w:ins w:id="199" w:author="Rikke Lise Simested" w:date="2025-02-14T07:18:00Z">
        <w:r w:rsidR="00F3770D">
          <w:rPr>
            <w:b/>
            <w:bCs/>
          </w:rPr>
          <w:t>1</w:t>
        </w:r>
      </w:ins>
      <w:r w:rsidRPr="00B6311F">
        <w:rPr>
          <w:b/>
          <w:bCs/>
        </w:rPr>
        <w:t>.</w:t>
      </w:r>
      <w:r w:rsidRPr="00B6311F">
        <w:t> Ved skriftlige prøver i de obligatoriske fag anvendes opgaver, der er udarbejdet af en opgavekommission. Opgavekommissionen skal bestå af medlemmer fra de respektive adgangs</w:t>
      </w:r>
      <w:r w:rsidR="00C475AC">
        <w:t>eksamener</w:t>
      </w:r>
      <w:r w:rsidRPr="00B6311F">
        <w:t>, jf. § 1.</w:t>
      </w:r>
    </w:p>
    <w:p w14:paraId="63D5526B" w14:textId="278FBD96" w:rsidR="00B6311F" w:rsidRPr="00B6311F" w:rsidRDefault="00B6311F" w:rsidP="00B6311F">
      <w:r w:rsidRPr="00B6311F">
        <w:rPr>
          <w:i/>
          <w:iCs/>
        </w:rPr>
        <w:t>Stk. 2.</w:t>
      </w:r>
      <w:r w:rsidRPr="00B6311F">
        <w:t xml:space="preserve"> For hver prøve gives én karakter efter 7-trins-skalaen. </w:t>
      </w:r>
      <w:ins w:id="200" w:author="Emma Holm" w:date="2025-01-14T13:48:00Z">
        <w:r w:rsidR="00300A13">
          <w:t>Hver prøve skal være bestået med</w:t>
        </w:r>
      </w:ins>
      <w:ins w:id="201" w:author="Emma Holm" w:date="2025-01-14T13:49:00Z">
        <w:r w:rsidR="00300A13">
          <w:t xml:space="preserve"> en karakter på mindst 02, for at </w:t>
        </w:r>
      </w:ins>
      <w:ins w:id="202" w:author="Rikke Lise Simested" w:date="2025-03-17T07:02:00Z">
        <w:r w:rsidR="002A2C97">
          <w:t xml:space="preserve">bevis for </w:t>
        </w:r>
      </w:ins>
      <w:ins w:id="203" w:author="Emma Holm" w:date="2025-01-14T13:49:00Z">
        <w:r w:rsidR="00300A13">
          <w:t>adgangseksamen</w:t>
        </w:r>
      </w:ins>
      <w:ins w:id="204" w:author="Rikke Lise Simested" w:date="2025-02-21T13:47:00Z">
        <w:r w:rsidR="00DB3F9D">
          <w:t xml:space="preserve"> </w:t>
        </w:r>
      </w:ins>
      <w:ins w:id="205" w:author="Rikke Lise Simested" w:date="2025-03-17T07:02:00Z">
        <w:r w:rsidR="002A2C97">
          <w:t>kan udstedes</w:t>
        </w:r>
      </w:ins>
      <w:ins w:id="206" w:author="Emma Holm" w:date="2025-01-14T13:49:00Z">
        <w:r w:rsidR="00300A13">
          <w:t xml:space="preserve">. </w:t>
        </w:r>
      </w:ins>
      <w:del w:id="207" w:author="Emma Holm" w:date="2025-01-14T13:49:00Z">
        <w:r w:rsidRPr="00B6311F" w:rsidDel="00300A13">
          <w:delText>For at bestå adgangseksamen kræves mindst 2,0 som et gennemsnit af de prøvekarakterer, der indgår i adgangskursus, jf. dog stk. 3. Kravet om et gennemsnit på mindst 2,0 kan ikke opfyldes ved oprunding.</w:delText>
        </w:r>
      </w:del>
    </w:p>
    <w:p w14:paraId="09C7C60A" w14:textId="635499D4" w:rsidR="00B6311F" w:rsidRPr="00B6311F" w:rsidDel="000C38AB" w:rsidRDefault="00B6311F" w:rsidP="00B6311F">
      <w:pPr>
        <w:rPr>
          <w:del w:id="208" w:author="Rikke Lise Simested" w:date="2025-02-10T10:52:00Z"/>
        </w:rPr>
      </w:pPr>
      <w:del w:id="209" w:author="Rikke Lise Simested" w:date="2025-02-10T10:52:00Z">
        <w:r w:rsidRPr="00B6311F" w:rsidDel="000C38AB">
          <w:rPr>
            <w:i/>
            <w:iCs/>
          </w:rPr>
          <w:delText>Stk. 3.</w:delText>
        </w:r>
        <w:r w:rsidRPr="00B6311F" w:rsidDel="000C38AB">
          <w:delText> For de maritime professionsbacheloruddannelser gælder, at hvert fag skal være bestået med karakteren 02.</w:delText>
        </w:r>
      </w:del>
    </w:p>
    <w:p w14:paraId="50052814" w14:textId="018037B0" w:rsidR="00B6311F" w:rsidRPr="00B6311F" w:rsidRDefault="00B6311F" w:rsidP="00B6311F">
      <w:r w:rsidRPr="00B6311F">
        <w:rPr>
          <w:i/>
          <w:iCs/>
        </w:rPr>
        <w:t xml:space="preserve">Stk. </w:t>
      </w:r>
      <w:del w:id="210" w:author="Rikke Lise Simested" w:date="2025-02-10T10:52:00Z">
        <w:r w:rsidRPr="00B6311F" w:rsidDel="000C38AB">
          <w:rPr>
            <w:i/>
            <w:iCs/>
          </w:rPr>
          <w:delText>4</w:delText>
        </w:r>
      </w:del>
      <w:ins w:id="211" w:author="Rikke Lise Simested" w:date="2025-02-10T10:52:00Z">
        <w:r w:rsidR="000C38AB">
          <w:rPr>
            <w:i/>
            <w:iCs/>
          </w:rPr>
          <w:t>3</w:t>
        </w:r>
      </w:ins>
      <w:r w:rsidRPr="00B6311F">
        <w:rPr>
          <w:i/>
          <w:iCs/>
        </w:rPr>
        <w:t>.</w:t>
      </w:r>
      <w:r w:rsidRPr="00B6311F">
        <w:t xml:space="preserve"> En kursist har ret til at få udstedt bevis for et </w:t>
      </w:r>
      <w:ins w:id="212" w:author="Rikke Lise Simested" w:date="2025-02-21T10:10:00Z">
        <w:r w:rsidR="004E3B93">
          <w:t>enkelt</w:t>
        </w:r>
      </w:ins>
      <w:r w:rsidRPr="00B6311F">
        <w:t>fag</w:t>
      </w:r>
      <w:ins w:id="213" w:author="Rikke Lise Simested" w:date="2025-03-27T10:46:00Z">
        <w:r w:rsidR="00CF6D33">
          <w:t xml:space="preserve"> fra adgangskursus</w:t>
        </w:r>
      </w:ins>
      <w:del w:id="214" w:author="Rikke Lise Simested" w:date="2025-02-21T10:10:00Z">
        <w:r w:rsidRPr="00B6311F" w:rsidDel="004E3B93">
          <w:delText>, der indgår i adgangs</w:delText>
        </w:r>
      </w:del>
      <w:ins w:id="215" w:author="Mads Bentzen" w:date="2025-02-20T13:08:00Z">
        <w:del w:id="216" w:author="Rikke Lise Simested" w:date="2025-02-21T10:10:00Z">
          <w:r w:rsidR="00AA1EAF" w:rsidDel="004E3B93">
            <w:delText>kursus</w:delText>
          </w:r>
        </w:del>
      </w:ins>
      <w:del w:id="217" w:author="Rikke Lise Simested" w:date="2025-02-21T10:10:00Z">
        <w:r w:rsidRPr="00B6311F" w:rsidDel="004E3B93">
          <w:delText>eksamen</w:delText>
        </w:r>
      </w:del>
      <w:r w:rsidRPr="00B6311F">
        <w:t>, hvis den pågældende ved prøven</w:t>
      </w:r>
      <w:ins w:id="218" w:author="Rikke Lise Simested" w:date="2025-03-03T12:56:00Z">
        <w:r w:rsidR="00AA0971">
          <w:t xml:space="preserve"> eller, hvis der er mere end én prøve i det pågældende fag, i hver prøve</w:t>
        </w:r>
      </w:ins>
      <w:r w:rsidRPr="00B6311F">
        <w:t xml:space="preserve"> har opnået karakteren 02</w:t>
      </w:r>
      <w:del w:id="219" w:author="Emma Holm" w:date="2025-01-14T13:42:00Z">
        <w:r w:rsidRPr="00B6311F" w:rsidDel="00BF2DD6">
          <w:delText xml:space="preserve"> eller som gennemsnit af de prøver</w:delText>
        </w:r>
      </w:del>
      <w:del w:id="220" w:author="Rikke Lise Simested" w:date="2025-02-21T10:09:00Z">
        <w:r w:rsidRPr="00B6311F" w:rsidDel="004E3B93">
          <w:delText>, der er aflagt i faget på det pågældende niveau</w:delText>
        </w:r>
      </w:del>
      <w:del w:id="221" w:author="Emma Holm" w:date="2025-01-14T13:42:00Z">
        <w:r w:rsidRPr="00B6311F" w:rsidDel="00BF2DD6">
          <w:delText>, har opnået en karakter på mindst 2,0. Kravet om et gennemsnit på mindst 2,0 kan ikke opfyldes ved oprunding.</w:delText>
        </w:r>
      </w:del>
      <w:ins w:id="222" w:author="Emma Holm" w:date="2025-01-14T13:42:00Z">
        <w:r w:rsidR="00BF2DD6">
          <w:t xml:space="preserve">. </w:t>
        </w:r>
      </w:ins>
    </w:p>
    <w:p w14:paraId="70DF54D0" w14:textId="5AD07108" w:rsidR="00B6311F" w:rsidRPr="00B6311F" w:rsidRDefault="00B6311F" w:rsidP="00B6311F">
      <w:r w:rsidRPr="00B6311F">
        <w:rPr>
          <w:i/>
          <w:iCs/>
        </w:rPr>
        <w:t xml:space="preserve">Stk. </w:t>
      </w:r>
      <w:del w:id="223" w:author="Rikke Lise Simested" w:date="2025-02-10T10:52:00Z">
        <w:r w:rsidRPr="00B6311F" w:rsidDel="00312E50">
          <w:rPr>
            <w:i/>
            <w:iCs/>
          </w:rPr>
          <w:delText>5</w:delText>
        </w:r>
      </w:del>
      <w:ins w:id="224" w:author="Rikke Lise Simested" w:date="2025-02-10T10:52:00Z">
        <w:r w:rsidR="00312E50">
          <w:rPr>
            <w:i/>
            <w:iCs/>
          </w:rPr>
          <w:t>4</w:t>
        </w:r>
      </w:ins>
      <w:r w:rsidRPr="00B6311F">
        <w:rPr>
          <w:i/>
          <w:iCs/>
        </w:rPr>
        <w:t>.</w:t>
      </w:r>
      <w:r w:rsidRPr="00B6311F">
        <w:t> Ved mundtlige prøver medvirker faglæreren og en censor. Skriftlige prøver bedømmes af faglæreren og en censor eller af to censorer.</w:t>
      </w:r>
    </w:p>
    <w:p w14:paraId="61610724" w14:textId="2EE500A1" w:rsidR="002A2C97" w:rsidDel="00CF6D33" w:rsidRDefault="00B6311F" w:rsidP="00B6311F">
      <w:pPr>
        <w:rPr>
          <w:del w:id="225" w:author="Rikke Lise Simested" w:date="2025-03-17T07:01:00Z"/>
        </w:rPr>
      </w:pPr>
      <w:r w:rsidRPr="00B6311F">
        <w:rPr>
          <w:i/>
          <w:iCs/>
        </w:rPr>
        <w:t xml:space="preserve">Stk. </w:t>
      </w:r>
      <w:del w:id="226" w:author="Rikke Lise Simested" w:date="2025-02-10T10:52:00Z">
        <w:r w:rsidRPr="00B6311F" w:rsidDel="00312E50">
          <w:rPr>
            <w:i/>
            <w:iCs/>
          </w:rPr>
          <w:delText>6</w:delText>
        </w:r>
      </w:del>
      <w:ins w:id="227" w:author="Rikke Lise Simested" w:date="2025-02-10T10:52:00Z">
        <w:r w:rsidR="00312E50">
          <w:rPr>
            <w:i/>
            <w:iCs/>
          </w:rPr>
          <w:t>5</w:t>
        </w:r>
      </w:ins>
      <w:r w:rsidRPr="00B6311F">
        <w:rPr>
          <w:i/>
          <w:iCs/>
        </w:rPr>
        <w:t>.</w:t>
      </w:r>
      <w:r w:rsidRPr="00B6311F">
        <w:t> Én mundtlig prøve kan erstattes af en mundtlig evaluering af et projektarbejde, der er afsluttet med et skriftligt projekt.</w:t>
      </w:r>
    </w:p>
    <w:p w14:paraId="2255E1FB" w14:textId="77777777" w:rsidR="00CF6D33" w:rsidRPr="002A2C97" w:rsidRDefault="00CF6D33" w:rsidP="00B6311F">
      <w:pPr>
        <w:rPr>
          <w:ins w:id="228" w:author="Rikke Lise Simested" w:date="2025-03-27T10:47:00Z"/>
        </w:rPr>
      </w:pPr>
    </w:p>
    <w:p w14:paraId="34F1E428" w14:textId="2D21CF2C" w:rsidR="00B6311F" w:rsidRPr="00B6311F" w:rsidRDefault="002A2C97" w:rsidP="00B6311F">
      <w:r>
        <w:rPr>
          <w:b/>
          <w:bCs/>
        </w:rPr>
        <w:t>§</w:t>
      </w:r>
      <w:r w:rsidR="00B6311F" w:rsidRPr="00B6311F">
        <w:rPr>
          <w:b/>
          <w:bCs/>
        </w:rPr>
        <w:t xml:space="preserve"> 1</w:t>
      </w:r>
      <w:del w:id="229" w:author="Rikke Lise Simested" w:date="2025-02-14T07:18:00Z">
        <w:r w:rsidR="00B6311F" w:rsidRPr="00B6311F" w:rsidDel="00F3770D">
          <w:rPr>
            <w:b/>
            <w:bCs/>
          </w:rPr>
          <w:delText>1</w:delText>
        </w:r>
      </w:del>
      <w:ins w:id="230" w:author="Rikke Lise Simested" w:date="2025-02-14T07:18:00Z">
        <w:r w:rsidR="00F3770D">
          <w:rPr>
            <w:b/>
            <w:bCs/>
          </w:rPr>
          <w:t>2</w:t>
        </w:r>
      </w:ins>
      <w:r w:rsidR="00B6311F" w:rsidRPr="00B6311F">
        <w:rPr>
          <w:b/>
          <w:bCs/>
        </w:rPr>
        <w:t>.</w:t>
      </w:r>
      <w:r w:rsidR="00B6311F" w:rsidRPr="00B6311F">
        <w:t> Uddannelsesinstitutionen afgør, om kursisten skal deltage i prøve i et fag på et lavere niveau, hvis kursisten efterfølgende skal følge faget på et højere niveau.</w:t>
      </w:r>
    </w:p>
    <w:p w14:paraId="3ECA979E" w14:textId="77777777" w:rsidR="00B6311F" w:rsidRPr="00B6311F" w:rsidRDefault="00B6311F" w:rsidP="00B6311F">
      <w:r w:rsidRPr="00B6311F">
        <w:rPr>
          <w:i/>
          <w:iCs/>
        </w:rPr>
        <w:t>Stk. 2.</w:t>
      </w:r>
      <w:r w:rsidRPr="00B6311F">
        <w:t> Institutionen kan bestemme, at et fag skal være bestået med mindst 02 på et lavere niveau, før end kursisten kan læse faget på et højere niveau.</w:t>
      </w:r>
    </w:p>
    <w:p w14:paraId="7D274E01" w14:textId="6CAF3234" w:rsidR="00B6311F" w:rsidRPr="00B6311F" w:rsidRDefault="00B6311F" w:rsidP="00B6311F">
      <w:r w:rsidRPr="00B6311F">
        <w:rPr>
          <w:b/>
          <w:bCs/>
        </w:rPr>
        <w:t>§ 1</w:t>
      </w:r>
      <w:del w:id="231" w:author="Rikke Lise Simested" w:date="2025-02-14T07:18:00Z">
        <w:r w:rsidRPr="00B6311F" w:rsidDel="00F3770D">
          <w:rPr>
            <w:b/>
            <w:bCs/>
          </w:rPr>
          <w:delText>2</w:delText>
        </w:r>
      </w:del>
      <w:ins w:id="232" w:author="Rikke Lise Simested" w:date="2025-02-14T07:18:00Z">
        <w:r w:rsidR="00F3770D">
          <w:rPr>
            <w:b/>
            <w:bCs/>
          </w:rPr>
          <w:t>3</w:t>
        </w:r>
      </w:ins>
      <w:r w:rsidRPr="00B6311F">
        <w:rPr>
          <w:b/>
          <w:bCs/>
        </w:rPr>
        <w:t>.</w:t>
      </w:r>
      <w:r w:rsidRPr="00B6311F">
        <w:t> For eksamen gælder i øvrigt:</w:t>
      </w:r>
    </w:p>
    <w:p w14:paraId="67E872BF" w14:textId="14290A81" w:rsidR="00B6311F" w:rsidRPr="00B6311F" w:rsidRDefault="00B6311F" w:rsidP="00B6311F">
      <w:r w:rsidRPr="00B6311F">
        <w:t>1) Bekendtgørelse om eksamener og prøver ved professions- og erhvervsrettede videregående uddannelser (eksamensbekendtgørelsen) med de fravigelser, der følger af, at adgangs</w:t>
      </w:r>
      <w:r w:rsidR="00C475AC">
        <w:t>eksamen</w:t>
      </w:r>
      <w:r w:rsidRPr="00B6311F">
        <w:t xml:space="preserve"> ikke er en videregående uddannelse.</w:t>
      </w:r>
    </w:p>
    <w:p w14:paraId="5B87094A" w14:textId="77777777" w:rsidR="00B6311F" w:rsidRPr="00B6311F" w:rsidRDefault="00B6311F" w:rsidP="00B6311F">
      <w:r w:rsidRPr="00B6311F">
        <w:t>2) Bekendtgørelse om karakterskala ved uddannelser på Uddannelses- og Forskningsministeriets område (karakterskalabekendtgørelsen).</w:t>
      </w:r>
    </w:p>
    <w:p w14:paraId="667C380B" w14:textId="77777777" w:rsidR="00B6311F" w:rsidRPr="00B6311F" w:rsidRDefault="00B6311F" w:rsidP="00B6311F">
      <w:pPr>
        <w:jc w:val="center"/>
      </w:pPr>
      <w:r w:rsidRPr="00B6311F">
        <w:t>Kapitel 5</w:t>
      </w:r>
    </w:p>
    <w:p w14:paraId="467EE7DF" w14:textId="77777777" w:rsidR="00B6311F" w:rsidRPr="00B6311F" w:rsidRDefault="00B6311F" w:rsidP="00B6311F">
      <w:pPr>
        <w:jc w:val="center"/>
        <w:rPr>
          <w:i/>
          <w:iCs/>
        </w:rPr>
      </w:pPr>
      <w:r w:rsidRPr="00B6311F">
        <w:rPr>
          <w:i/>
          <w:iCs/>
        </w:rPr>
        <w:t>Mødepligt, aktiv deltagelse og udskrivning</w:t>
      </w:r>
    </w:p>
    <w:p w14:paraId="0D9222BE" w14:textId="0238970E" w:rsidR="00B6311F" w:rsidRPr="00B6311F" w:rsidRDefault="00B6311F" w:rsidP="00B6311F">
      <w:r w:rsidRPr="00B6311F">
        <w:rPr>
          <w:b/>
          <w:bCs/>
        </w:rPr>
        <w:t>§ 1</w:t>
      </w:r>
      <w:del w:id="233" w:author="Rikke Lise Simested" w:date="2025-02-14T07:18:00Z">
        <w:r w:rsidRPr="00B6311F" w:rsidDel="00F3770D">
          <w:rPr>
            <w:b/>
            <w:bCs/>
          </w:rPr>
          <w:delText>3</w:delText>
        </w:r>
      </w:del>
      <w:ins w:id="234" w:author="Rikke Lise Simested" w:date="2025-02-14T07:18:00Z">
        <w:r w:rsidR="00F3770D">
          <w:rPr>
            <w:b/>
            <w:bCs/>
          </w:rPr>
          <w:t>4</w:t>
        </w:r>
      </w:ins>
      <w:r w:rsidRPr="00B6311F">
        <w:rPr>
          <w:b/>
          <w:bCs/>
        </w:rPr>
        <w:t>.</w:t>
      </w:r>
      <w:r w:rsidRPr="00B6311F">
        <w:t> Kursisterne har mødepligt og pligt til at deltage aktivt i undervisningen.</w:t>
      </w:r>
    </w:p>
    <w:p w14:paraId="3A4B8680" w14:textId="712C1706" w:rsidR="00B6311F" w:rsidRPr="00B6311F" w:rsidRDefault="00B6311F" w:rsidP="00B6311F">
      <w:r w:rsidRPr="00B6311F">
        <w:rPr>
          <w:i/>
          <w:iCs/>
        </w:rPr>
        <w:t>Stk. 2.</w:t>
      </w:r>
      <w:r w:rsidRPr="00B6311F">
        <w:t> Bestemmelser om mødepligt, aktiv deltagelse samt sanktioner over for kursister, som ikke følger reglerne, fastsættes i uddannelsesinstitutionens studieregler for adgangs</w:t>
      </w:r>
      <w:r w:rsidR="00C475AC">
        <w:t>eksamen</w:t>
      </w:r>
      <w:r w:rsidRPr="00B6311F">
        <w:t>. Studiereglerne skal være tilgængelig på institutionens hjemmeside.</w:t>
      </w:r>
    </w:p>
    <w:p w14:paraId="7E73AE2B" w14:textId="5032B6CE" w:rsidR="00B6311F" w:rsidRPr="00B6311F" w:rsidRDefault="00B6311F" w:rsidP="00B6311F">
      <w:r w:rsidRPr="00B6311F">
        <w:rPr>
          <w:b/>
          <w:bCs/>
        </w:rPr>
        <w:t>§ 1</w:t>
      </w:r>
      <w:del w:id="235" w:author="Rikke Lise Simested" w:date="2025-02-14T07:18:00Z">
        <w:r w:rsidRPr="00B6311F" w:rsidDel="00F3770D">
          <w:rPr>
            <w:b/>
            <w:bCs/>
          </w:rPr>
          <w:delText>4</w:delText>
        </w:r>
      </w:del>
      <w:ins w:id="236" w:author="Rikke Lise Simested" w:date="2025-02-14T07:18:00Z">
        <w:r w:rsidR="00F3770D">
          <w:rPr>
            <w:b/>
            <w:bCs/>
          </w:rPr>
          <w:t>5</w:t>
        </w:r>
      </w:ins>
      <w:r w:rsidRPr="00B6311F">
        <w:rPr>
          <w:b/>
          <w:bCs/>
        </w:rPr>
        <w:t>.</w:t>
      </w:r>
      <w:r w:rsidRPr="00B6311F">
        <w:t> Uddannelsesinstitutionen bringer indskrivningen til ophør for kursister, der</w:t>
      </w:r>
    </w:p>
    <w:p w14:paraId="36EDA760" w14:textId="3174CB1A" w:rsidR="00B6311F" w:rsidRPr="00B6311F" w:rsidRDefault="00B6311F" w:rsidP="00B6311F">
      <w:r w:rsidRPr="00B6311F">
        <w:t xml:space="preserve">1) har gennemført </w:t>
      </w:r>
      <w:r w:rsidR="00C475AC">
        <w:t xml:space="preserve">adgangskursus som fører til en </w:t>
      </w:r>
      <w:r w:rsidRPr="00B6311F">
        <w:t>adgangs</w:t>
      </w:r>
      <w:r w:rsidR="00C475AC">
        <w:t>eksamen</w:t>
      </w:r>
      <w:r w:rsidRPr="00B6311F">
        <w:t>,</w:t>
      </w:r>
    </w:p>
    <w:p w14:paraId="563ADC2D" w14:textId="50AFBB40" w:rsidR="00B6311F" w:rsidRPr="00B6311F" w:rsidRDefault="00B6311F" w:rsidP="00B6311F">
      <w:r w:rsidRPr="00B6311F">
        <w:t>2) er afskåret fra at gennemføre adgangskurset, fordi den pågældende har opbrugt sine eksamensforsøg, jf. eksamensbekendtgørelsen,</w:t>
      </w:r>
    </w:p>
    <w:p w14:paraId="2B1D7D12" w14:textId="77777777" w:rsidR="00B6311F" w:rsidRPr="00B6311F" w:rsidRDefault="00B6311F" w:rsidP="00B6311F">
      <w:r w:rsidRPr="00B6311F">
        <w:t>3) melder sig ud af adgangskurset,</w:t>
      </w:r>
    </w:p>
    <w:p w14:paraId="2553E366" w14:textId="77777777" w:rsidR="00B6311F" w:rsidRPr="00B6311F" w:rsidRDefault="00B6311F" w:rsidP="00B6311F">
      <w:r w:rsidRPr="00B6311F">
        <w:t>4) er afskåret fra at forsætte adgangskurset som følge af institutionens studieregler for adgangskurset, eller</w:t>
      </w:r>
    </w:p>
    <w:p w14:paraId="1E477AF3" w14:textId="77777777" w:rsidR="00B6311F" w:rsidRPr="00B6311F" w:rsidRDefault="00B6311F" w:rsidP="00B6311F">
      <w:r w:rsidRPr="00B6311F">
        <w:t>5) er varigt bortvist af institutionen.</w:t>
      </w:r>
    </w:p>
    <w:p w14:paraId="37448D47" w14:textId="77777777" w:rsidR="00B6311F" w:rsidRPr="00B6311F" w:rsidRDefault="00B6311F" w:rsidP="00B6311F">
      <w:pPr>
        <w:jc w:val="center"/>
      </w:pPr>
      <w:r w:rsidRPr="00B6311F">
        <w:t>Kapitel 6</w:t>
      </w:r>
    </w:p>
    <w:p w14:paraId="5BEC9DD4" w14:textId="77777777" w:rsidR="00B6311F" w:rsidRPr="00B6311F" w:rsidRDefault="00B6311F" w:rsidP="00B6311F">
      <w:pPr>
        <w:jc w:val="center"/>
        <w:rPr>
          <w:i/>
          <w:iCs/>
        </w:rPr>
      </w:pPr>
      <w:r w:rsidRPr="00B6311F">
        <w:rPr>
          <w:i/>
          <w:iCs/>
        </w:rPr>
        <w:t>Studieordningen</w:t>
      </w:r>
    </w:p>
    <w:p w14:paraId="1F6FC155" w14:textId="2BF46096" w:rsidR="00B6311F" w:rsidRPr="00B6311F" w:rsidRDefault="00B6311F" w:rsidP="00B6311F">
      <w:r w:rsidRPr="00B6311F">
        <w:rPr>
          <w:b/>
          <w:bCs/>
        </w:rPr>
        <w:t>§ 1</w:t>
      </w:r>
      <w:del w:id="237" w:author="Rikke Lise Simested" w:date="2025-02-14T07:18:00Z">
        <w:r w:rsidRPr="00B6311F" w:rsidDel="00F3770D">
          <w:rPr>
            <w:b/>
            <w:bCs/>
          </w:rPr>
          <w:delText>5</w:delText>
        </w:r>
      </w:del>
      <w:ins w:id="238" w:author="Rikke Lise Simested" w:date="2025-02-14T07:18:00Z">
        <w:r w:rsidR="00F3770D">
          <w:rPr>
            <w:b/>
            <w:bCs/>
          </w:rPr>
          <w:t>6</w:t>
        </w:r>
      </w:ins>
      <w:r w:rsidRPr="00B6311F">
        <w:rPr>
          <w:b/>
          <w:bCs/>
        </w:rPr>
        <w:t>.</w:t>
      </w:r>
      <w:r w:rsidRPr="00B6311F">
        <w:t> Uddannelsesinstitutionerne for det enkelte uddannelsesområde fastsætter i fællesskab for hver type adgangskursus, jf. § 1, en studieordning. Studieordningen, herunder ændringer af studieordningen, skal godkendes af Uddannelses- og Forskningsstyrelsen.</w:t>
      </w:r>
    </w:p>
    <w:p w14:paraId="1D58A243" w14:textId="77777777" w:rsidR="00B6311F" w:rsidRPr="00B6311F" w:rsidRDefault="00B6311F" w:rsidP="00B6311F">
      <w:r w:rsidRPr="00B6311F">
        <w:rPr>
          <w:i/>
          <w:iCs/>
        </w:rPr>
        <w:t>Stk. 2.</w:t>
      </w:r>
      <w:r w:rsidRPr="00B6311F">
        <w:t> Studieordningen skal indeholde regler om følgende:</w:t>
      </w:r>
    </w:p>
    <w:p w14:paraId="6C55A9A5" w14:textId="1FC9CF5F" w:rsidR="00B6311F" w:rsidRPr="00B6311F" w:rsidRDefault="00B6311F" w:rsidP="00B6311F">
      <w:r w:rsidRPr="00B6311F">
        <w:t>1) Optagelse, jf. § 6, stk. 3 og § 7, stk. 2.</w:t>
      </w:r>
    </w:p>
    <w:p w14:paraId="2D5A1FD2" w14:textId="77777777" w:rsidR="00B6311F" w:rsidRPr="00B6311F" w:rsidRDefault="00B6311F" w:rsidP="00B6311F">
      <w:r w:rsidRPr="00B6311F">
        <w:t>2) De enkelte obligatoriske fag og valgfag:</w:t>
      </w:r>
    </w:p>
    <w:p w14:paraId="75837EF2" w14:textId="77777777" w:rsidR="00B6311F" w:rsidRPr="00B6311F" w:rsidRDefault="00B6311F" w:rsidP="00B6311F">
      <w:r w:rsidRPr="00B6311F">
        <w:t>a) Mål.</w:t>
      </w:r>
    </w:p>
    <w:p w14:paraId="50AA0AF1" w14:textId="77777777" w:rsidR="00B6311F" w:rsidRPr="00B6311F" w:rsidRDefault="00B6311F" w:rsidP="00B6311F">
      <w:r w:rsidRPr="00B6311F">
        <w:lastRenderedPageBreak/>
        <w:t>b) Indhold.</w:t>
      </w:r>
    </w:p>
    <w:p w14:paraId="2672914D" w14:textId="77777777" w:rsidR="00B6311F" w:rsidRPr="00B6311F" w:rsidRDefault="00B6311F" w:rsidP="00B6311F">
      <w:r w:rsidRPr="00B6311F">
        <w:t>c) Tilrettelæggelse af undervisningen i de enkelte fag.</w:t>
      </w:r>
    </w:p>
    <w:p w14:paraId="143CF0F8" w14:textId="42AAE926" w:rsidR="00B6311F" w:rsidRPr="00B6311F" w:rsidRDefault="00B6311F" w:rsidP="00B6311F">
      <w:r w:rsidRPr="00B6311F">
        <w:t xml:space="preserve">d) Prøver og prøveformer, jf. § </w:t>
      </w:r>
      <w:del w:id="239" w:author="Rikke Lise Simested" w:date="2025-02-14T07:18:00Z">
        <w:r w:rsidRPr="00B6311F" w:rsidDel="00F3770D">
          <w:delText>9</w:delText>
        </w:r>
      </w:del>
      <w:ins w:id="240" w:author="Rikke Lise Simested" w:date="2025-02-14T07:18:00Z">
        <w:r w:rsidR="00F3770D">
          <w:t>10</w:t>
        </w:r>
      </w:ins>
      <w:r w:rsidRPr="00B6311F">
        <w:t>.</w:t>
      </w:r>
    </w:p>
    <w:p w14:paraId="00F52434" w14:textId="77777777" w:rsidR="00B6311F" w:rsidRPr="00B6311F" w:rsidRDefault="00B6311F" w:rsidP="00B6311F">
      <w:r w:rsidRPr="00B6311F">
        <w:t>3) Overgangsordninger.</w:t>
      </w:r>
    </w:p>
    <w:p w14:paraId="577A84A7" w14:textId="77777777" w:rsidR="00B6311F" w:rsidRPr="00B6311F" w:rsidRDefault="00B6311F" w:rsidP="00B6311F">
      <w:r w:rsidRPr="00B6311F">
        <w:rPr>
          <w:i/>
          <w:iCs/>
        </w:rPr>
        <w:t>Stk. 3.</w:t>
      </w:r>
      <w:r w:rsidRPr="00B6311F">
        <w:t> Det skal af studieordningen fremgå, at institutionen, når det er begrundet i usædvanlige forhold, kan dispensere fra de regler i studieordningen, der er fastsat af institutionerne.</w:t>
      </w:r>
    </w:p>
    <w:p w14:paraId="123FE97E" w14:textId="77777777" w:rsidR="00B6311F" w:rsidRPr="00B6311F" w:rsidRDefault="00B6311F" w:rsidP="00B6311F">
      <w:r w:rsidRPr="00B6311F">
        <w:rPr>
          <w:i/>
          <w:iCs/>
        </w:rPr>
        <w:t>Stk. 4.</w:t>
      </w:r>
      <w:r w:rsidRPr="00B6311F">
        <w:t> Studieordninger og væsentlige ændringer heraf træder i kraft ved et studieårs begyndelse og skal indeholde de fornødne overgangsordninger.</w:t>
      </w:r>
    </w:p>
    <w:p w14:paraId="38ED3827" w14:textId="77777777" w:rsidR="00B6311F" w:rsidRPr="00B6311F" w:rsidRDefault="00B6311F" w:rsidP="00B6311F">
      <w:r w:rsidRPr="00B6311F">
        <w:rPr>
          <w:i/>
          <w:iCs/>
        </w:rPr>
        <w:t>Stk. 5.</w:t>
      </w:r>
      <w:r w:rsidRPr="00B6311F">
        <w:t> Gældende studieordninger skal være offentligt tilgængelige på institutionernes hjemmesider.</w:t>
      </w:r>
    </w:p>
    <w:p w14:paraId="7F8FFE8A" w14:textId="41EA40C7" w:rsidR="00B6311F" w:rsidRPr="00B6311F" w:rsidRDefault="00B6311F" w:rsidP="00B6311F">
      <w:r w:rsidRPr="00B6311F">
        <w:rPr>
          <w:b/>
          <w:bCs/>
        </w:rPr>
        <w:t>§ 1</w:t>
      </w:r>
      <w:del w:id="241" w:author="Rikke Lise Simested" w:date="2025-02-14T07:18:00Z">
        <w:r w:rsidRPr="00B6311F" w:rsidDel="00F3770D">
          <w:rPr>
            <w:b/>
            <w:bCs/>
          </w:rPr>
          <w:delText>6</w:delText>
        </w:r>
      </w:del>
      <w:ins w:id="242" w:author="Rikke Lise Simested" w:date="2025-02-14T07:18:00Z">
        <w:r w:rsidR="00F3770D">
          <w:rPr>
            <w:b/>
            <w:bCs/>
          </w:rPr>
          <w:t>7</w:t>
        </w:r>
      </w:ins>
      <w:r w:rsidRPr="00B6311F">
        <w:rPr>
          <w:b/>
          <w:bCs/>
        </w:rPr>
        <w:t>.</w:t>
      </w:r>
      <w:r w:rsidRPr="00B6311F">
        <w:t> Ved udarbejdelse af studieordninger og væsentlige ændringer heraf indhenter uddannelsesinstitutionerne udtalelse fra censorledelsen.</w:t>
      </w:r>
    </w:p>
    <w:p w14:paraId="5224F42F" w14:textId="77777777" w:rsidR="00B6311F" w:rsidRPr="00B6311F" w:rsidRDefault="00B6311F" w:rsidP="00B6311F">
      <w:pPr>
        <w:jc w:val="center"/>
      </w:pPr>
      <w:r w:rsidRPr="00B6311F">
        <w:t>Kapitel 7</w:t>
      </w:r>
    </w:p>
    <w:p w14:paraId="6EB8993F" w14:textId="77777777" w:rsidR="00B6311F" w:rsidRPr="00B6311F" w:rsidRDefault="00B6311F" w:rsidP="00B6311F">
      <w:pPr>
        <w:jc w:val="center"/>
        <w:rPr>
          <w:i/>
          <w:iCs/>
        </w:rPr>
      </w:pPr>
      <w:r w:rsidRPr="00B6311F">
        <w:rPr>
          <w:i/>
          <w:iCs/>
        </w:rPr>
        <w:t>Andre bestemmelser</w:t>
      </w:r>
    </w:p>
    <w:p w14:paraId="3ADBEE7D" w14:textId="402732F5" w:rsidR="00B6311F" w:rsidRPr="00B6311F" w:rsidRDefault="00B6311F" w:rsidP="00B6311F">
      <w:r w:rsidRPr="00B6311F">
        <w:rPr>
          <w:b/>
          <w:bCs/>
        </w:rPr>
        <w:t>§ 1</w:t>
      </w:r>
      <w:del w:id="243" w:author="Rikke Lise Simested" w:date="2025-02-14T07:18:00Z">
        <w:r w:rsidRPr="00B6311F" w:rsidDel="00F3770D">
          <w:rPr>
            <w:b/>
            <w:bCs/>
          </w:rPr>
          <w:delText>7</w:delText>
        </w:r>
      </w:del>
      <w:ins w:id="244" w:author="Rikke Lise Simested" w:date="2025-02-14T07:18:00Z">
        <w:r w:rsidR="00F3770D">
          <w:rPr>
            <w:b/>
            <w:bCs/>
          </w:rPr>
          <w:t>8</w:t>
        </w:r>
      </w:ins>
      <w:r w:rsidRPr="00B6311F">
        <w:rPr>
          <w:b/>
          <w:bCs/>
        </w:rPr>
        <w:t>.</w:t>
      </w:r>
      <w:r w:rsidRPr="00B6311F">
        <w:t> Deltagelse i undervisningen er vederlagsfri, jf. dog stk. 2.</w:t>
      </w:r>
    </w:p>
    <w:p w14:paraId="2258FAC4" w14:textId="77777777" w:rsidR="00B6311F" w:rsidRPr="00B6311F" w:rsidRDefault="00B6311F" w:rsidP="00B6311F">
      <w:r w:rsidRPr="00B6311F">
        <w:rPr>
          <w:i/>
          <w:iCs/>
        </w:rPr>
        <w:t>Stk. 2.</w:t>
      </w:r>
      <w:r w:rsidRPr="00B6311F">
        <w:t> Kursisterne anskaffer selv undervisningsmidler.</w:t>
      </w:r>
    </w:p>
    <w:p w14:paraId="4A990460" w14:textId="72B213FC" w:rsidR="00B6311F" w:rsidRPr="00B6311F" w:rsidRDefault="00B6311F" w:rsidP="00B6311F">
      <w:r w:rsidRPr="00B6311F">
        <w:rPr>
          <w:b/>
          <w:bCs/>
        </w:rPr>
        <w:t>§ 1</w:t>
      </w:r>
      <w:del w:id="245" w:author="Rikke Lise Simested" w:date="2025-02-14T07:18:00Z">
        <w:r w:rsidRPr="00B6311F" w:rsidDel="00F3770D">
          <w:rPr>
            <w:b/>
            <w:bCs/>
          </w:rPr>
          <w:delText>8</w:delText>
        </w:r>
      </w:del>
      <w:ins w:id="246" w:author="Rikke Lise Simested" w:date="2025-02-14T07:18:00Z">
        <w:r w:rsidR="00F3770D">
          <w:rPr>
            <w:b/>
            <w:bCs/>
          </w:rPr>
          <w:t>9</w:t>
        </w:r>
      </w:ins>
      <w:r w:rsidRPr="00B6311F">
        <w:rPr>
          <w:b/>
          <w:bCs/>
        </w:rPr>
        <w:t>.</w:t>
      </w:r>
      <w:r w:rsidRPr="00B6311F">
        <w:t> Uddannelsesinstitutionens afgørelser kan indbringes for Uddannelses- og Forskningsstyrelsen, når klagen vedrører retlige spørgsmål. Klagefristen er 2 uger fra den dag, afgørelsen er meddelt klageren.</w:t>
      </w:r>
    </w:p>
    <w:p w14:paraId="6B49A22D" w14:textId="77777777" w:rsidR="00B6311F" w:rsidRPr="00B6311F" w:rsidRDefault="00B6311F" w:rsidP="00B6311F">
      <w:r w:rsidRPr="00B6311F">
        <w:rPr>
          <w:i/>
          <w:iCs/>
        </w:rPr>
        <w:t>Stk. 2.</w:t>
      </w:r>
      <w:r w:rsidRPr="00B6311F">
        <w:t> Klagen indgives til institutionen, der udarbejder en udtalelse, som klageren skal have lejlighed til at kommentere inden for en frist af mindst 1 uge. Institutionen sender herefter den samlede sag til behandling i styrelsen.</w:t>
      </w:r>
    </w:p>
    <w:p w14:paraId="02DF873F" w14:textId="77777777" w:rsidR="00B6311F" w:rsidRPr="00B6311F" w:rsidRDefault="00B6311F" w:rsidP="00B6311F">
      <w:pPr>
        <w:jc w:val="center"/>
      </w:pPr>
      <w:r w:rsidRPr="00B6311F">
        <w:t>Kapitel 8</w:t>
      </w:r>
    </w:p>
    <w:p w14:paraId="545428C5" w14:textId="77777777" w:rsidR="00B6311F" w:rsidRPr="00B6311F" w:rsidRDefault="00B6311F" w:rsidP="00B6311F">
      <w:pPr>
        <w:jc w:val="center"/>
        <w:rPr>
          <w:i/>
          <w:iCs/>
        </w:rPr>
      </w:pPr>
      <w:r w:rsidRPr="00B6311F">
        <w:rPr>
          <w:i/>
          <w:iCs/>
        </w:rPr>
        <w:t>Ikrafttræden</w:t>
      </w:r>
    </w:p>
    <w:p w14:paraId="3BACDFD7" w14:textId="313D0A68" w:rsidR="00B6311F" w:rsidRPr="00B6311F" w:rsidRDefault="00B6311F" w:rsidP="00B6311F">
      <w:r w:rsidRPr="00B6311F">
        <w:rPr>
          <w:b/>
          <w:bCs/>
        </w:rPr>
        <w:t xml:space="preserve">§ </w:t>
      </w:r>
      <w:del w:id="247" w:author="Rikke Lise Simested" w:date="2025-02-14T07:18:00Z">
        <w:r w:rsidRPr="00B6311F" w:rsidDel="00F3770D">
          <w:rPr>
            <w:b/>
            <w:bCs/>
          </w:rPr>
          <w:delText>19</w:delText>
        </w:r>
      </w:del>
      <w:ins w:id="248" w:author="Rikke Lise Simested" w:date="2025-02-14T07:18:00Z">
        <w:r w:rsidR="00F3770D">
          <w:rPr>
            <w:b/>
            <w:bCs/>
          </w:rPr>
          <w:t>20</w:t>
        </w:r>
      </w:ins>
      <w:r w:rsidRPr="00B6311F">
        <w:rPr>
          <w:b/>
          <w:bCs/>
        </w:rPr>
        <w:t>.</w:t>
      </w:r>
      <w:r w:rsidRPr="00B6311F">
        <w:t xml:space="preserve"> Bekendtgørelsen træder i kraft den </w:t>
      </w:r>
      <w:del w:id="249" w:author="Emma Holm" w:date="2025-01-14T13:44:00Z">
        <w:r w:rsidRPr="00B6311F" w:rsidDel="00300A13">
          <w:delText>1. august 2024.</w:delText>
        </w:r>
      </w:del>
      <w:ins w:id="250" w:author="Rikke Lise Simested" w:date="2025-02-14T07:28:00Z">
        <w:r w:rsidR="00242518">
          <w:t xml:space="preserve">1. </w:t>
        </w:r>
      </w:ins>
      <w:ins w:id="251" w:author="Rikke Lise Simested" w:date="2025-02-14T07:29:00Z">
        <w:r w:rsidR="00242518">
          <w:t>juli</w:t>
        </w:r>
      </w:ins>
      <w:ins w:id="252" w:author="Emma Holm" w:date="2025-01-14T13:44:00Z">
        <w:r w:rsidR="00300A13">
          <w:t xml:space="preserve"> 2025.</w:t>
        </w:r>
      </w:ins>
    </w:p>
    <w:p w14:paraId="72141684" w14:textId="4361EE6E" w:rsidR="00B6311F" w:rsidRPr="00B6311F" w:rsidRDefault="00B6311F" w:rsidP="00B6311F">
      <w:r w:rsidRPr="00B6311F">
        <w:rPr>
          <w:i/>
          <w:iCs/>
        </w:rPr>
        <w:t>Stk. 2.</w:t>
      </w:r>
      <w:r w:rsidRPr="00B6311F">
        <w:t xml:space="preserve"> Bekendtgørelse nr. </w:t>
      </w:r>
      <w:r w:rsidR="00300A13">
        <w:t>913</w:t>
      </w:r>
      <w:ins w:id="253" w:author="Emma Holm" w:date="2025-02-13T12:42:00Z">
        <w:r w:rsidR="00A848D6">
          <w:t xml:space="preserve"> </w:t>
        </w:r>
      </w:ins>
      <w:r w:rsidRPr="00B6311F">
        <w:t xml:space="preserve">af </w:t>
      </w:r>
      <w:r w:rsidR="00300A13">
        <w:t xml:space="preserve">2. juli 2024 </w:t>
      </w:r>
      <w:r w:rsidRPr="00B6311F">
        <w:t>om adgangskursus og adgangseksamen til visse videregående uddannelser ophæves.</w:t>
      </w:r>
    </w:p>
    <w:p w14:paraId="07B0B6E0" w14:textId="3138EFA3" w:rsidR="00B6311F" w:rsidRPr="00B6311F" w:rsidRDefault="00B6311F" w:rsidP="00300A13">
      <w:pPr>
        <w:jc w:val="center"/>
        <w:rPr>
          <w:i/>
          <w:iCs/>
        </w:rPr>
      </w:pPr>
      <w:r w:rsidRPr="00B6311F">
        <w:rPr>
          <w:i/>
          <w:iCs/>
        </w:rPr>
        <w:t>Uddannelses- og Forskningsstyrelsen</w:t>
      </w:r>
    </w:p>
    <w:p w14:paraId="216458AA" w14:textId="77777777" w:rsidR="000F5652" w:rsidRDefault="000F5652"/>
    <w:sectPr w:rsidR="000F56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54D17" w14:textId="77777777" w:rsidR="00443F03" w:rsidRDefault="00443F03" w:rsidP="00C75A42">
      <w:pPr>
        <w:spacing w:after="0" w:line="240" w:lineRule="auto"/>
      </w:pPr>
      <w:r>
        <w:separator/>
      </w:r>
    </w:p>
  </w:endnote>
  <w:endnote w:type="continuationSeparator" w:id="0">
    <w:p w14:paraId="641E9AE3" w14:textId="77777777" w:rsidR="00443F03" w:rsidRDefault="00443F03" w:rsidP="00C7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FB638" w14:textId="77777777" w:rsidR="00C75A42" w:rsidRDefault="00C75A4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2C65D" w14:textId="77777777" w:rsidR="00C75A42" w:rsidRDefault="00C75A42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CAD9A" w14:textId="77777777" w:rsidR="00C75A42" w:rsidRDefault="00C75A42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BC6D0" w14:textId="77777777" w:rsidR="00443F03" w:rsidRDefault="00443F03" w:rsidP="00C75A42">
      <w:pPr>
        <w:spacing w:after="0" w:line="240" w:lineRule="auto"/>
      </w:pPr>
      <w:r>
        <w:separator/>
      </w:r>
    </w:p>
  </w:footnote>
  <w:footnote w:type="continuationSeparator" w:id="0">
    <w:p w14:paraId="254D9FD5" w14:textId="77777777" w:rsidR="00443F03" w:rsidRDefault="00443F03" w:rsidP="00C75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5B23F" w14:textId="77777777" w:rsidR="00C75A42" w:rsidRDefault="00C75A42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6695549"/>
      <w:docPartObj>
        <w:docPartGallery w:val="Watermarks"/>
        <w:docPartUnique/>
      </w:docPartObj>
    </w:sdtPr>
    <w:sdtEndPr/>
    <w:sdtContent>
      <w:p w14:paraId="7B34EA90" w14:textId="7A57061D" w:rsidR="00C75A42" w:rsidRDefault="00443F03">
        <w:pPr>
          <w:pStyle w:val="Sidehoved"/>
        </w:pPr>
        <w:r>
          <w:pict w14:anchorId="7DF131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590486" o:spid="_x0000_s2049" type="#_x0000_t136" style="position:absolute;margin-left:0;margin-top:0;width:452.95pt;height:226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UDKAS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B5185" w14:textId="77777777" w:rsidR="00C75A42" w:rsidRDefault="00C75A42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C8F94C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kke Lise Simested">
    <w15:presenceInfo w15:providerId="AD" w15:userId="S-1-5-21-2100284113-1573851820-878952375-39977"/>
  </w15:person>
  <w15:person w15:author="Emma Holm">
    <w15:presenceInfo w15:providerId="AD" w15:userId="S-1-5-21-2100284113-1573851820-878952375-380067"/>
  </w15:person>
  <w15:person w15:author="Mads Bentzen">
    <w15:presenceInfo w15:providerId="AD" w15:userId="S-1-5-21-2100284113-1573851820-878952375-101385"/>
  </w15:person>
  <w15:person w15:author="Torsten Asmund Sørensen">
    <w15:presenceInfo w15:providerId="AD" w15:userId="S-1-5-21-2100284113-1573851820-878952375-398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11F"/>
    <w:rsid w:val="000034E7"/>
    <w:rsid w:val="000162F9"/>
    <w:rsid w:val="00020EE5"/>
    <w:rsid w:val="000227C1"/>
    <w:rsid w:val="0003548E"/>
    <w:rsid w:val="00045F94"/>
    <w:rsid w:val="000504A9"/>
    <w:rsid w:val="00050A69"/>
    <w:rsid w:val="000522CD"/>
    <w:rsid w:val="00057295"/>
    <w:rsid w:val="00067B7B"/>
    <w:rsid w:val="00071FE3"/>
    <w:rsid w:val="000724E6"/>
    <w:rsid w:val="00077A6F"/>
    <w:rsid w:val="000844E6"/>
    <w:rsid w:val="000A0C83"/>
    <w:rsid w:val="000A410C"/>
    <w:rsid w:val="000B2B63"/>
    <w:rsid w:val="000B3DCC"/>
    <w:rsid w:val="000B7620"/>
    <w:rsid w:val="000C38AB"/>
    <w:rsid w:val="000C6450"/>
    <w:rsid w:val="000E2FB8"/>
    <w:rsid w:val="000F5652"/>
    <w:rsid w:val="000F75DB"/>
    <w:rsid w:val="001226C4"/>
    <w:rsid w:val="00132694"/>
    <w:rsid w:val="00135586"/>
    <w:rsid w:val="001478FE"/>
    <w:rsid w:val="00152BFD"/>
    <w:rsid w:val="00170118"/>
    <w:rsid w:val="00170670"/>
    <w:rsid w:val="00171B02"/>
    <w:rsid w:val="00176D55"/>
    <w:rsid w:val="001833CC"/>
    <w:rsid w:val="00187A45"/>
    <w:rsid w:val="00190D1E"/>
    <w:rsid w:val="0019149C"/>
    <w:rsid w:val="00193467"/>
    <w:rsid w:val="0019780F"/>
    <w:rsid w:val="001A3324"/>
    <w:rsid w:val="001A4BFB"/>
    <w:rsid w:val="001A7D45"/>
    <w:rsid w:val="001B232B"/>
    <w:rsid w:val="001C1858"/>
    <w:rsid w:val="001C2CA5"/>
    <w:rsid w:val="001D0AAF"/>
    <w:rsid w:val="001E29CD"/>
    <w:rsid w:val="001E36B3"/>
    <w:rsid w:val="001E5C76"/>
    <w:rsid w:val="001F26E8"/>
    <w:rsid w:val="001F6496"/>
    <w:rsid w:val="001F66BE"/>
    <w:rsid w:val="00217FD3"/>
    <w:rsid w:val="0022112C"/>
    <w:rsid w:val="0023644E"/>
    <w:rsid w:val="00240700"/>
    <w:rsid w:val="00242518"/>
    <w:rsid w:val="00243204"/>
    <w:rsid w:val="0025478C"/>
    <w:rsid w:val="00254FA9"/>
    <w:rsid w:val="00271AFF"/>
    <w:rsid w:val="00283182"/>
    <w:rsid w:val="00294795"/>
    <w:rsid w:val="002A2C97"/>
    <w:rsid w:val="002B04C7"/>
    <w:rsid w:val="002B0FF7"/>
    <w:rsid w:val="002B3A6C"/>
    <w:rsid w:val="002C1228"/>
    <w:rsid w:val="002C36D1"/>
    <w:rsid w:val="002C560A"/>
    <w:rsid w:val="002C585B"/>
    <w:rsid w:val="002D7962"/>
    <w:rsid w:val="002E1B28"/>
    <w:rsid w:val="002E5600"/>
    <w:rsid w:val="002E7170"/>
    <w:rsid w:val="002F06FA"/>
    <w:rsid w:val="002F79E5"/>
    <w:rsid w:val="00300A13"/>
    <w:rsid w:val="003013D1"/>
    <w:rsid w:val="00312E50"/>
    <w:rsid w:val="003205C8"/>
    <w:rsid w:val="00326855"/>
    <w:rsid w:val="00332108"/>
    <w:rsid w:val="003448DB"/>
    <w:rsid w:val="00356992"/>
    <w:rsid w:val="00357495"/>
    <w:rsid w:val="00365FEE"/>
    <w:rsid w:val="00371552"/>
    <w:rsid w:val="003743A7"/>
    <w:rsid w:val="00395CFB"/>
    <w:rsid w:val="003960D2"/>
    <w:rsid w:val="003A274C"/>
    <w:rsid w:val="003A29D5"/>
    <w:rsid w:val="003A2CD8"/>
    <w:rsid w:val="003B2628"/>
    <w:rsid w:val="003B4DB4"/>
    <w:rsid w:val="003D49C5"/>
    <w:rsid w:val="003D5550"/>
    <w:rsid w:val="003E20D1"/>
    <w:rsid w:val="003E4FF9"/>
    <w:rsid w:val="003F3FF4"/>
    <w:rsid w:val="003F47E0"/>
    <w:rsid w:val="003F5600"/>
    <w:rsid w:val="00400178"/>
    <w:rsid w:val="004020EB"/>
    <w:rsid w:val="00404677"/>
    <w:rsid w:val="00406D12"/>
    <w:rsid w:val="00413F91"/>
    <w:rsid w:val="0041462F"/>
    <w:rsid w:val="00420F4F"/>
    <w:rsid w:val="00424929"/>
    <w:rsid w:val="004335F2"/>
    <w:rsid w:val="0044354D"/>
    <w:rsid w:val="00443F03"/>
    <w:rsid w:val="004453BE"/>
    <w:rsid w:val="00445DA7"/>
    <w:rsid w:val="00453920"/>
    <w:rsid w:val="004553AA"/>
    <w:rsid w:val="00460558"/>
    <w:rsid w:val="00462698"/>
    <w:rsid w:val="00492997"/>
    <w:rsid w:val="0049668D"/>
    <w:rsid w:val="00497148"/>
    <w:rsid w:val="004A3086"/>
    <w:rsid w:val="004A558B"/>
    <w:rsid w:val="004A5594"/>
    <w:rsid w:val="004A70A8"/>
    <w:rsid w:val="004B4F3E"/>
    <w:rsid w:val="004C03FF"/>
    <w:rsid w:val="004D1434"/>
    <w:rsid w:val="004E0956"/>
    <w:rsid w:val="004E3B93"/>
    <w:rsid w:val="004F02B9"/>
    <w:rsid w:val="004F600E"/>
    <w:rsid w:val="005021BA"/>
    <w:rsid w:val="00503E6E"/>
    <w:rsid w:val="00512ECC"/>
    <w:rsid w:val="005244FA"/>
    <w:rsid w:val="00544F64"/>
    <w:rsid w:val="00545100"/>
    <w:rsid w:val="005468D1"/>
    <w:rsid w:val="00547367"/>
    <w:rsid w:val="00555020"/>
    <w:rsid w:val="005568E7"/>
    <w:rsid w:val="005627C4"/>
    <w:rsid w:val="005734DF"/>
    <w:rsid w:val="00590242"/>
    <w:rsid w:val="005926CF"/>
    <w:rsid w:val="00594F4F"/>
    <w:rsid w:val="00595B50"/>
    <w:rsid w:val="005C52FF"/>
    <w:rsid w:val="005D40D1"/>
    <w:rsid w:val="005E721E"/>
    <w:rsid w:val="005F545C"/>
    <w:rsid w:val="0060698F"/>
    <w:rsid w:val="006120BB"/>
    <w:rsid w:val="006136C0"/>
    <w:rsid w:val="00613781"/>
    <w:rsid w:val="00615BEF"/>
    <w:rsid w:val="006166E3"/>
    <w:rsid w:val="00632801"/>
    <w:rsid w:val="00632E98"/>
    <w:rsid w:val="00636C5E"/>
    <w:rsid w:val="006549A9"/>
    <w:rsid w:val="00657726"/>
    <w:rsid w:val="00667684"/>
    <w:rsid w:val="00670EE4"/>
    <w:rsid w:val="00671386"/>
    <w:rsid w:val="006755A5"/>
    <w:rsid w:val="006A1A55"/>
    <w:rsid w:val="006C5EE3"/>
    <w:rsid w:val="006C7C7B"/>
    <w:rsid w:val="006D005C"/>
    <w:rsid w:val="006D59FD"/>
    <w:rsid w:val="006E52A9"/>
    <w:rsid w:val="006E70E9"/>
    <w:rsid w:val="006E726E"/>
    <w:rsid w:val="006E737F"/>
    <w:rsid w:val="006F37B3"/>
    <w:rsid w:val="00724880"/>
    <w:rsid w:val="0072498A"/>
    <w:rsid w:val="0072600E"/>
    <w:rsid w:val="00726CFE"/>
    <w:rsid w:val="00732A99"/>
    <w:rsid w:val="00737CF6"/>
    <w:rsid w:val="007402E6"/>
    <w:rsid w:val="00743302"/>
    <w:rsid w:val="007439E3"/>
    <w:rsid w:val="00752915"/>
    <w:rsid w:val="007653BD"/>
    <w:rsid w:val="00776F01"/>
    <w:rsid w:val="0078561A"/>
    <w:rsid w:val="00786D41"/>
    <w:rsid w:val="007913F3"/>
    <w:rsid w:val="00795743"/>
    <w:rsid w:val="007A4301"/>
    <w:rsid w:val="007B06BA"/>
    <w:rsid w:val="007B1902"/>
    <w:rsid w:val="007B1F4F"/>
    <w:rsid w:val="007C56D1"/>
    <w:rsid w:val="007C6144"/>
    <w:rsid w:val="007D5289"/>
    <w:rsid w:val="007E3D7A"/>
    <w:rsid w:val="007E741D"/>
    <w:rsid w:val="007E7FC8"/>
    <w:rsid w:val="007F03FB"/>
    <w:rsid w:val="007F1195"/>
    <w:rsid w:val="007F5D61"/>
    <w:rsid w:val="008007D8"/>
    <w:rsid w:val="00804FD0"/>
    <w:rsid w:val="00817030"/>
    <w:rsid w:val="0082615B"/>
    <w:rsid w:val="00836A54"/>
    <w:rsid w:val="0084526B"/>
    <w:rsid w:val="008465CA"/>
    <w:rsid w:val="00846EA2"/>
    <w:rsid w:val="0084743F"/>
    <w:rsid w:val="0085756C"/>
    <w:rsid w:val="008658C5"/>
    <w:rsid w:val="00875B58"/>
    <w:rsid w:val="00876C70"/>
    <w:rsid w:val="00882974"/>
    <w:rsid w:val="00882B8B"/>
    <w:rsid w:val="008834EA"/>
    <w:rsid w:val="008840F1"/>
    <w:rsid w:val="00884823"/>
    <w:rsid w:val="00886AC2"/>
    <w:rsid w:val="0089087A"/>
    <w:rsid w:val="00894839"/>
    <w:rsid w:val="0089536B"/>
    <w:rsid w:val="008B7B30"/>
    <w:rsid w:val="008C0B02"/>
    <w:rsid w:val="008D22CC"/>
    <w:rsid w:val="008D71E1"/>
    <w:rsid w:val="008E026A"/>
    <w:rsid w:val="008E09B3"/>
    <w:rsid w:val="0090045F"/>
    <w:rsid w:val="0090222B"/>
    <w:rsid w:val="00905C7D"/>
    <w:rsid w:val="00906950"/>
    <w:rsid w:val="00920CCD"/>
    <w:rsid w:val="00927A0A"/>
    <w:rsid w:val="009320E2"/>
    <w:rsid w:val="00937CE0"/>
    <w:rsid w:val="00942C7D"/>
    <w:rsid w:val="009434AC"/>
    <w:rsid w:val="0094488A"/>
    <w:rsid w:val="00955969"/>
    <w:rsid w:val="00967976"/>
    <w:rsid w:val="00974786"/>
    <w:rsid w:val="009754DA"/>
    <w:rsid w:val="00982502"/>
    <w:rsid w:val="009841C1"/>
    <w:rsid w:val="00985E8D"/>
    <w:rsid w:val="009868A6"/>
    <w:rsid w:val="00996529"/>
    <w:rsid w:val="009A31D4"/>
    <w:rsid w:val="009B0E22"/>
    <w:rsid w:val="009B1D3E"/>
    <w:rsid w:val="009B2F1D"/>
    <w:rsid w:val="009B4CEF"/>
    <w:rsid w:val="009C61A6"/>
    <w:rsid w:val="009C7DD2"/>
    <w:rsid w:val="009D0CFC"/>
    <w:rsid w:val="009D5143"/>
    <w:rsid w:val="009E61A3"/>
    <w:rsid w:val="009F402A"/>
    <w:rsid w:val="00A037D1"/>
    <w:rsid w:val="00A05EFE"/>
    <w:rsid w:val="00A101F1"/>
    <w:rsid w:val="00A15632"/>
    <w:rsid w:val="00A159C9"/>
    <w:rsid w:val="00A15CA1"/>
    <w:rsid w:val="00A2545A"/>
    <w:rsid w:val="00A37F77"/>
    <w:rsid w:val="00A41364"/>
    <w:rsid w:val="00A4784A"/>
    <w:rsid w:val="00A50726"/>
    <w:rsid w:val="00A50860"/>
    <w:rsid w:val="00A557A4"/>
    <w:rsid w:val="00A6256B"/>
    <w:rsid w:val="00A6656A"/>
    <w:rsid w:val="00A66E12"/>
    <w:rsid w:val="00A71866"/>
    <w:rsid w:val="00A7261F"/>
    <w:rsid w:val="00A75845"/>
    <w:rsid w:val="00A76EFF"/>
    <w:rsid w:val="00A848D6"/>
    <w:rsid w:val="00A92BB8"/>
    <w:rsid w:val="00A96F90"/>
    <w:rsid w:val="00AA0971"/>
    <w:rsid w:val="00AA1EAF"/>
    <w:rsid w:val="00AA6EF9"/>
    <w:rsid w:val="00AA70DD"/>
    <w:rsid w:val="00AA7112"/>
    <w:rsid w:val="00AB7162"/>
    <w:rsid w:val="00AB7A87"/>
    <w:rsid w:val="00AC56C7"/>
    <w:rsid w:val="00AD2C44"/>
    <w:rsid w:val="00AD476E"/>
    <w:rsid w:val="00AE5100"/>
    <w:rsid w:val="00AF1171"/>
    <w:rsid w:val="00AF3C47"/>
    <w:rsid w:val="00AF751F"/>
    <w:rsid w:val="00B1383B"/>
    <w:rsid w:val="00B23687"/>
    <w:rsid w:val="00B31573"/>
    <w:rsid w:val="00B45674"/>
    <w:rsid w:val="00B527F3"/>
    <w:rsid w:val="00B54321"/>
    <w:rsid w:val="00B618EA"/>
    <w:rsid w:val="00B6311F"/>
    <w:rsid w:val="00B7038D"/>
    <w:rsid w:val="00B76D99"/>
    <w:rsid w:val="00B82713"/>
    <w:rsid w:val="00B96EAD"/>
    <w:rsid w:val="00BA0D21"/>
    <w:rsid w:val="00BA34B3"/>
    <w:rsid w:val="00BB042A"/>
    <w:rsid w:val="00BB4682"/>
    <w:rsid w:val="00BC436E"/>
    <w:rsid w:val="00BC7D40"/>
    <w:rsid w:val="00BD603A"/>
    <w:rsid w:val="00BE63D2"/>
    <w:rsid w:val="00BE70B9"/>
    <w:rsid w:val="00BF01BA"/>
    <w:rsid w:val="00BF2DD6"/>
    <w:rsid w:val="00BF4F13"/>
    <w:rsid w:val="00BF79F2"/>
    <w:rsid w:val="00C03CAD"/>
    <w:rsid w:val="00C1390C"/>
    <w:rsid w:val="00C22B6A"/>
    <w:rsid w:val="00C252C5"/>
    <w:rsid w:val="00C274B5"/>
    <w:rsid w:val="00C371A5"/>
    <w:rsid w:val="00C45B17"/>
    <w:rsid w:val="00C462CD"/>
    <w:rsid w:val="00C47370"/>
    <w:rsid w:val="00C475AC"/>
    <w:rsid w:val="00C52860"/>
    <w:rsid w:val="00C536A0"/>
    <w:rsid w:val="00C70294"/>
    <w:rsid w:val="00C75A42"/>
    <w:rsid w:val="00C9052C"/>
    <w:rsid w:val="00C94D99"/>
    <w:rsid w:val="00C956E0"/>
    <w:rsid w:val="00C96C8A"/>
    <w:rsid w:val="00CA1B92"/>
    <w:rsid w:val="00CA5B96"/>
    <w:rsid w:val="00CA6C58"/>
    <w:rsid w:val="00CB1918"/>
    <w:rsid w:val="00CB3306"/>
    <w:rsid w:val="00CC4BD4"/>
    <w:rsid w:val="00CC613B"/>
    <w:rsid w:val="00CD0ABA"/>
    <w:rsid w:val="00CE7E88"/>
    <w:rsid w:val="00CF6D33"/>
    <w:rsid w:val="00D05CA0"/>
    <w:rsid w:val="00D0741E"/>
    <w:rsid w:val="00D12A4D"/>
    <w:rsid w:val="00D20DAC"/>
    <w:rsid w:val="00D43F25"/>
    <w:rsid w:val="00D61A2C"/>
    <w:rsid w:val="00D70A73"/>
    <w:rsid w:val="00D81459"/>
    <w:rsid w:val="00D920B7"/>
    <w:rsid w:val="00DB3F9D"/>
    <w:rsid w:val="00DB43E4"/>
    <w:rsid w:val="00DB5256"/>
    <w:rsid w:val="00DB53AA"/>
    <w:rsid w:val="00DB69BA"/>
    <w:rsid w:val="00DC5492"/>
    <w:rsid w:val="00DC580B"/>
    <w:rsid w:val="00DD0240"/>
    <w:rsid w:val="00DD1032"/>
    <w:rsid w:val="00DD550E"/>
    <w:rsid w:val="00E0138E"/>
    <w:rsid w:val="00E06776"/>
    <w:rsid w:val="00E15C1B"/>
    <w:rsid w:val="00E2440D"/>
    <w:rsid w:val="00E31451"/>
    <w:rsid w:val="00E5044A"/>
    <w:rsid w:val="00E5066A"/>
    <w:rsid w:val="00E5699E"/>
    <w:rsid w:val="00E644E4"/>
    <w:rsid w:val="00E67C65"/>
    <w:rsid w:val="00E70661"/>
    <w:rsid w:val="00E72A12"/>
    <w:rsid w:val="00E824AD"/>
    <w:rsid w:val="00EA04E8"/>
    <w:rsid w:val="00EA29C2"/>
    <w:rsid w:val="00EB02E4"/>
    <w:rsid w:val="00EC73BF"/>
    <w:rsid w:val="00ED1ACD"/>
    <w:rsid w:val="00ED38A0"/>
    <w:rsid w:val="00EE0FDB"/>
    <w:rsid w:val="00EF082B"/>
    <w:rsid w:val="00EF12D7"/>
    <w:rsid w:val="00F01E3F"/>
    <w:rsid w:val="00F03EF1"/>
    <w:rsid w:val="00F35013"/>
    <w:rsid w:val="00F3770D"/>
    <w:rsid w:val="00F400AF"/>
    <w:rsid w:val="00F45CC2"/>
    <w:rsid w:val="00F5732F"/>
    <w:rsid w:val="00F57DA7"/>
    <w:rsid w:val="00F705FF"/>
    <w:rsid w:val="00F92890"/>
    <w:rsid w:val="00F93E40"/>
    <w:rsid w:val="00FA6356"/>
    <w:rsid w:val="00FA7388"/>
    <w:rsid w:val="00FB14E8"/>
    <w:rsid w:val="00FC5674"/>
    <w:rsid w:val="00FC6E9D"/>
    <w:rsid w:val="00FE09CF"/>
    <w:rsid w:val="00FE61AA"/>
    <w:rsid w:val="00FE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8E86AC4"/>
  <w15:chartTrackingRefBased/>
  <w15:docId w15:val="{250EE81F-5423-49D8-9512-EB9FA3BA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75A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B6311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6311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6311F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6311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6311F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6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6311F"/>
    <w:rPr>
      <w:rFonts w:ascii="Segoe UI" w:hAnsi="Segoe UI" w:cs="Segoe UI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75A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pstilling-punkttegn">
    <w:name w:val="List Bullet"/>
    <w:basedOn w:val="Normal"/>
    <w:uiPriority w:val="99"/>
    <w:semiHidden/>
    <w:unhideWhenUsed/>
    <w:rsid w:val="00C75A42"/>
    <w:pPr>
      <w:numPr>
        <w:numId w:val="1"/>
      </w:numPr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C75A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5A42"/>
  </w:style>
  <w:style w:type="paragraph" w:styleId="Sidefod">
    <w:name w:val="footer"/>
    <w:basedOn w:val="Normal"/>
    <w:link w:val="SidefodTegn"/>
    <w:uiPriority w:val="99"/>
    <w:unhideWhenUsed/>
    <w:rsid w:val="00C75A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5A42"/>
  </w:style>
  <w:style w:type="paragraph" w:styleId="Korrektur">
    <w:name w:val="Revision"/>
    <w:hidden/>
    <w:uiPriority w:val="99"/>
    <w:semiHidden/>
    <w:rsid w:val="00D20D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9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27142-0E49-4002-B7CB-98635B040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2340</Words>
  <Characters>13877</Characters>
  <Application>Microsoft Office Word</Application>
  <DocSecurity>0</DocSecurity>
  <Lines>243</Lines>
  <Paragraphs>180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Holm</dc:creator>
  <cp:keywords/>
  <dc:description/>
  <cp:lastModifiedBy>Rikke Lise Simested</cp:lastModifiedBy>
  <cp:revision>23</cp:revision>
  <cp:lastPrinted>2025-03-27T09:48:00Z</cp:lastPrinted>
  <dcterms:created xsi:type="dcterms:W3CDTF">2025-03-03T11:57:00Z</dcterms:created>
  <dcterms:modified xsi:type="dcterms:W3CDTF">2025-04-04T11:33:00Z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